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CellMar>
          <w:left w:w="0" w:type="dxa"/>
          <w:right w:w="0" w:type="dxa"/>
        </w:tblCellMar>
        <w:tblLook w:val="0000" w:firstRow="0" w:lastRow="0" w:firstColumn="0" w:lastColumn="0" w:noHBand="0" w:noVBand="0"/>
      </w:tblPr>
      <w:tblGrid>
        <w:gridCol w:w="1985"/>
        <w:gridCol w:w="2731"/>
        <w:gridCol w:w="2372"/>
        <w:gridCol w:w="2268"/>
      </w:tblGrid>
      <w:tr w:rsidR="008D67B6" w:rsidRPr="00243796" w:rsidTr="000618B6">
        <w:trPr>
          <w:trHeight w:hRule="exact" w:val="1883"/>
        </w:trPr>
        <w:tc>
          <w:tcPr>
            <w:tcW w:w="9356" w:type="dxa"/>
            <w:gridSpan w:val="4"/>
          </w:tcPr>
          <w:p w:rsidR="008D67B6" w:rsidRPr="00243796" w:rsidRDefault="008D67B6" w:rsidP="000618B6">
            <w:pPr>
              <w:pStyle w:val="Iioaioo"/>
              <w:keepLines w:val="0"/>
              <w:tabs>
                <w:tab w:val="left" w:pos="2977"/>
              </w:tabs>
              <w:spacing w:before="360" w:after="360"/>
              <w:rPr>
                <w:sz w:val="32"/>
                <w:szCs w:val="32"/>
              </w:rPr>
            </w:pPr>
            <w:r w:rsidRPr="00243796">
              <w:t>АДМИНИСТРАЦИЯ САНЧУРСКОГО ГОРОДСКОГО ПОСЕЛЕНИЯ</w:t>
            </w:r>
            <w:r w:rsidRPr="00243796">
              <w:br/>
              <w:t>КИРОВСКОЙ ОБЛАСТИ</w:t>
            </w:r>
          </w:p>
          <w:p w:rsidR="008D67B6" w:rsidRPr="00243796" w:rsidRDefault="008D67B6" w:rsidP="000618B6">
            <w:pPr>
              <w:pStyle w:val="Iioaioo"/>
              <w:keepLines w:val="0"/>
              <w:tabs>
                <w:tab w:val="left" w:pos="2977"/>
              </w:tabs>
              <w:spacing w:before="360" w:after="360"/>
            </w:pPr>
            <w:r w:rsidRPr="00243796">
              <w:rPr>
                <w:sz w:val="32"/>
                <w:szCs w:val="32"/>
              </w:rPr>
              <w:t>ПОСТАНОВЛЕНИЕ</w:t>
            </w:r>
          </w:p>
        </w:tc>
      </w:tr>
      <w:tr w:rsidR="008D67B6" w:rsidRPr="00243796" w:rsidTr="000618B6">
        <w:tblPrEx>
          <w:tblCellMar>
            <w:left w:w="70" w:type="dxa"/>
            <w:right w:w="70" w:type="dxa"/>
          </w:tblCellMar>
        </w:tblPrEx>
        <w:tc>
          <w:tcPr>
            <w:tcW w:w="1985" w:type="dxa"/>
            <w:tcBorders>
              <w:bottom w:val="single" w:sz="4" w:space="0" w:color="auto"/>
            </w:tcBorders>
          </w:tcPr>
          <w:p w:rsidR="008D67B6" w:rsidRPr="00243796" w:rsidRDefault="00036586" w:rsidP="000618B6">
            <w:pPr>
              <w:tabs>
                <w:tab w:val="left" w:pos="2765"/>
              </w:tabs>
              <w:spacing w:after="0" w:line="240" w:lineRule="auto"/>
              <w:jc w:val="center"/>
              <w:rPr>
                <w:rFonts w:ascii="Times New Roman" w:hAnsi="Times New Roman"/>
                <w:sz w:val="28"/>
                <w:szCs w:val="28"/>
              </w:rPr>
            </w:pPr>
            <w:r>
              <w:rPr>
                <w:rFonts w:ascii="Times New Roman" w:hAnsi="Times New Roman"/>
                <w:sz w:val="28"/>
                <w:szCs w:val="28"/>
              </w:rPr>
              <w:t>27.06.2019</w:t>
            </w:r>
          </w:p>
        </w:tc>
        <w:tc>
          <w:tcPr>
            <w:tcW w:w="2731" w:type="dxa"/>
          </w:tcPr>
          <w:p w:rsidR="008D67B6" w:rsidRPr="00243796" w:rsidRDefault="008D67B6" w:rsidP="000618B6">
            <w:pPr>
              <w:spacing w:after="0" w:line="240" w:lineRule="auto"/>
              <w:jc w:val="center"/>
              <w:rPr>
                <w:rFonts w:ascii="Times New Roman" w:hAnsi="Times New Roman"/>
                <w:position w:val="-6"/>
                <w:sz w:val="26"/>
                <w:szCs w:val="26"/>
              </w:rPr>
            </w:pPr>
          </w:p>
        </w:tc>
        <w:tc>
          <w:tcPr>
            <w:tcW w:w="2372" w:type="dxa"/>
          </w:tcPr>
          <w:p w:rsidR="008D67B6" w:rsidRPr="00243796" w:rsidRDefault="008D67B6" w:rsidP="000618B6">
            <w:pPr>
              <w:spacing w:after="0" w:line="240" w:lineRule="auto"/>
              <w:jc w:val="right"/>
              <w:rPr>
                <w:rFonts w:ascii="Times New Roman" w:hAnsi="Times New Roman"/>
                <w:sz w:val="26"/>
                <w:szCs w:val="26"/>
              </w:rPr>
            </w:pPr>
            <w:r w:rsidRPr="00243796">
              <w:rPr>
                <w:rFonts w:ascii="Times New Roman" w:hAnsi="Times New Roman"/>
                <w:position w:val="-6"/>
                <w:sz w:val="26"/>
                <w:szCs w:val="26"/>
              </w:rPr>
              <w:t>№</w:t>
            </w:r>
          </w:p>
        </w:tc>
        <w:tc>
          <w:tcPr>
            <w:tcW w:w="2268" w:type="dxa"/>
            <w:tcBorders>
              <w:bottom w:val="single" w:sz="6" w:space="0" w:color="auto"/>
            </w:tcBorders>
          </w:tcPr>
          <w:p w:rsidR="008D67B6" w:rsidRPr="00243796" w:rsidRDefault="00036586" w:rsidP="000618B6">
            <w:pPr>
              <w:spacing w:after="0" w:line="240" w:lineRule="auto"/>
              <w:jc w:val="center"/>
              <w:rPr>
                <w:rFonts w:ascii="Times New Roman" w:hAnsi="Times New Roman"/>
                <w:sz w:val="28"/>
                <w:szCs w:val="28"/>
              </w:rPr>
            </w:pPr>
            <w:r>
              <w:rPr>
                <w:rFonts w:ascii="Times New Roman" w:hAnsi="Times New Roman"/>
                <w:sz w:val="28"/>
                <w:szCs w:val="28"/>
              </w:rPr>
              <w:t>12</w:t>
            </w:r>
          </w:p>
        </w:tc>
      </w:tr>
      <w:tr w:rsidR="008D67B6" w:rsidRPr="00243796" w:rsidTr="000618B6">
        <w:tblPrEx>
          <w:tblCellMar>
            <w:left w:w="70" w:type="dxa"/>
            <w:right w:w="70" w:type="dxa"/>
          </w:tblCellMar>
        </w:tblPrEx>
        <w:trPr>
          <w:trHeight w:val="452"/>
        </w:trPr>
        <w:tc>
          <w:tcPr>
            <w:tcW w:w="9356" w:type="dxa"/>
            <w:gridSpan w:val="4"/>
          </w:tcPr>
          <w:p w:rsidR="008D67B6" w:rsidRPr="00243796" w:rsidRDefault="008D67B6" w:rsidP="000618B6">
            <w:pPr>
              <w:tabs>
                <w:tab w:val="left" w:pos="2765"/>
              </w:tabs>
              <w:spacing w:after="0" w:line="240" w:lineRule="auto"/>
              <w:jc w:val="center"/>
              <w:rPr>
                <w:rFonts w:ascii="Times New Roman" w:hAnsi="Times New Roman"/>
                <w:sz w:val="26"/>
                <w:szCs w:val="26"/>
              </w:rPr>
            </w:pPr>
            <w:r w:rsidRPr="00243796">
              <w:rPr>
                <w:rFonts w:ascii="Times New Roman" w:hAnsi="Times New Roman"/>
                <w:b/>
                <w:bCs/>
                <w:sz w:val="26"/>
                <w:szCs w:val="26"/>
              </w:rPr>
              <w:t>пгт</w:t>
            </w:r>
            <w:r w:rsidRPr="00243796">
              <w:rPr>
                <w:rFonts w:ascii="Times New Roman" w:hAnsi="Times New Roman"/>
                <w:sz w:val="26"/>
                <w:szCs w:val="26"/>
              </w:rPr>
              <w:t xml:space="preserve"> </w:t>
            </w:r>
            <w:r w:rsidRPr="00243796">
              <w:rPr>
                <w:rFonts w:ascii="Times New Roman" w:hAnsi="Times New Roman"/>
                <w:b/>
                <w:bCs/>
                <w:sz w:val="26"/>
                <w:szCs w:val="26"/>
              </w:rPr>
              <w:t>Санчурск</w:t>
            </w:r>
            <w:r w:rsidRPr="00243796">
              <w:rPr>
                <w:rFonts w:ascii="Times New Roman" w:hAnsi="Times New Roman"/>
                <w:sz w:val="26"/>
                <w:szCs w:val="26"/>
              </w:rPr>
              <w:t xml:space="preserve"> </w:t>
            </w:r>
          </w:p>
        </w:tc>
      </w:tr>
    </w:tbl>
    <w:p w:rsidR="00D202F4" w:rsidRDefault="00D202F4">
      <w:pPr>
        <w:pStyle w:val="ConsPlusTitle"/>
        <w:jc w:val="both"/>
      </w:pPr>
    </w:p>
    <w:p w:rsidR="00D202F4" w:rsidRPr="006B4E35" w:rsidRDefault="00435B2D">
      <w:pPr>
        <w:pStyle w:val="ConsPlusTitle"/>
        <w:jc w:val="center"/>
        <w:rPr>
          <w:rFonts w:ascii="Times New Roman" w:hAnsi="Times New Roman" w:cs="Times New Roman"/>
          <w:sz w:val="26"/>
          <w:szCs w:val="26"/>
        </w:rPr>
      </w:pPr>
      <w:r w:rsidRPr="006B4E35">
        <w:rPr>
          <w:rFonts w:ascii="Times New Roman" w:hAnsi="Times New Roman" w:cs="Times New Roman"/>
          <w:sz w:val="26"/>
          <w:szCs w:val="26"/>
        </w:rPr>
        <w:t>Об утверждении административного регламента предоставления</w:t>
      </w:r>
    </w:p>
    <w:p w:rsidR="00D202F4" w:rsidRPr="006B4E35" w:rsidRDefault="00435B2D">
      <w:pPr>
        <w:pStyle w:val="ConsPlusTitle"/>
        <w:jc w:val="center"/>
        <w:rPr>
          <w:rFonts w:ascii="Times New Roman" w:hAnsi="Times New Roman" w:cs="Times New Roman"/>
          <w:sz w:val="26"/>
          <w:szCs w:val="26"/>
        </w:rPr>
      </w:pPr>
      <w:r w:rsidRPr="006B4E35">
        <w:rPr>
          <w:rFonts w:ascii="Times New Roman" w:hAnsi="Times New Roman" w:cs="Times New Roman"/>
          <w:sz w:val="26"/>
          <w:szCs w:val="26"/>
        </w:rPr>
        <w:t>муниципальной услуги «Выдача</w:t>
      </w:r>
      <w:r w:rsidR="00D202F4" w:rsidRPr="006B4E35">
        <w:rPr>
          <w:rFonts w:ascii="Times New Roman" w:hAnsi="Times New Roman" w:cs="Times New Roman"/>
          <w:sz w:val="26"/>
          <w:szCs w:val="26"/>
        </w:rPr>
        <w:t xml:space="preserve"> </w:t>
      </w:r>
      <w:r w:rsidRPr="006B4E35">
        <w:rPr>
          <w:rFonts w:ascii="Times New Roman" w:hAnsi="Times New Roman" w:cs="Times New Roman"/>
          <w:sz w:val="26"/>
          <w:szCs w:val="26"/>
        </w:rPr>
        <w:t>решения о</w:t>
      </w:r>
      <w:r w:rsidR="00D202F4" w:rsidRPr="006B4E35">
        <w:rPr>
          <w:rFonts w:ascii="Times New Roman" w:hAnsi="Times New Roman" w:cs="Times New Roman"/>
          <w:sz w:val="26"/>
          <w:szCs w:val="26"/>
        </w:rPr>
        <w:t xml:space="preserve"> </w:t>
      </w:r>
      <w:r w:rsidRPr="006B4E35">
        <w:rPr>
          <w:rFonts w:ascii="Times New Roman" w:hAnsi="Times New Roman" w:cs="Times New Roman"/>
          <w:sz w:val="26"/>
          <w:szCs w:val="26"/>
        </w:rPr>
        <w:t>присвоении адреса</w:t>
      </w:r>
    </w:p>
    <w:p w:rsidR="00D202F4" w:rsidRPr="006B4E35" w:rsidRDefault="00435B2D">
      <w:pPr>
        <w:pStyle w:val="ConsPlusTitle"/>
        <w:jc w:val="center"/>
        <w:rPr>
          <w:rFonts w:ascii="Times New Roman" w:hAnsi="Times New Roman" w:cs="Times New Roman"/>
          <w:sz w:val="26"/>
          <w:szCs w:val="26"/>
        </w:rPr>
      </w:pPr>
      <w:r w:rsidRPr="006B4E35">
        <w:rPr>
          <w:rFonts w:ascii="Times New Roman" w:hAnsi="Times New Roman" w:cs="Times New Roman"/>
          <w:sz w:val="26"/>
          <w:szCs w:val="26"/>
        </w:rPr>
        <w:t>объекту адресации</w:t>
      </w:r>
      <w:r w:rsidR="00D202F4" w:rsidRPr="006B4E35">
        <w:rPr>
          <w:rFonts w:ascii="Times New Roman" w:hAnsi="Times New Roman" w:cs="Times New Roman"/>
          <w:sz w:val="26"/>
          <w:szCs w:val="26"/>
        </w:rPr>
        <w:t xml:space="preserve">, </w:t>
      </w:r>
      <w:r w:rsidRPr="006B4E35">
        <w:rPr>
          <w:rFonts w:ascii="Times New Roman" w:hAnsi="Times New Roman" w:cs="Times New Roman"/>
          <w:sz w:val="26"/>
          <w:szCs w:val="26"/>
        </w:rPr>
        <w:t>расположенному</w:t>
      </w:r>
      <w:r w:rsidR="00D202F4" w:rsidRPr="006B4E35">
        <w:rPr>
          <w:rFonts w:ascii="Times New Roman" w:hAnsi="Times New Roman" w:cs="Times New Roman"/>
          <w:sz w:val="26"/>
          <w:szCs w:val="26"/>
        </w:rPr>
        <w:t xml:space="preserve"> </w:t>
      </w:r>
      <w:r w:rsidRPr="006B4E35">
        <w:rPr>
          <w:rFonts w:ascii="Times New Roman" w:hAnsi="Times New Roman" w:cs="Times New Roman"/>
          <w:sz w:val="26"/>
          <w:szCs w:val="26"/>
        </w:rPr>
        <w:t>на территории</w:t>
      </w:r>
    </w:p>
    <w:p w:rsidR="00D202F4" w:rsidRPr="006B4E35" w:rsidRDefault="00435B2D">
      <w:pPr>
        <w:pStyle w:val="ConsPlusTitle"/>
        <w:jc w:val="center"/>
        <w:rPr>
          <w:rFonts w:ascii="Times New Roman" w:hAnsi="Times New Roman" w:cs="Times New Roman"/>
          <w:sz w:val="26"/>
          <w:szCs w:val="26"/>
        </w:rPr>
      </w:pPr>
      <w:r w:rsidRPr="006B4E35">
        <w:rPr>
          <w:rFonts w:ascii="Times New Roman" w:hAnsi="Times New Roman" w:cs="Times New Roman"/>
          <w:sz w:val="26"/>
          <w:szCs w:val="26"/>
        </w:rPr>
        <w:t>муниципального образования, или аннулировании</w:t>
      </w:r>
      <w:r w:rsidR="00D202F4" w:rsidRPr="006B4E35">
        <w:rPr>
          <w:rFonts w:ascii="Times New Roman" w:hAnsi="Times New Roman" w:cs="Times New Roman"/>
          <w:sz w:val="26"/>
          <w:szCs w:val="26"/>
        </w:rPr>
        <w:t xml:space="preserve"> </w:t>
      </w:r>
      <w:r w:rsidRPr="006B4E35">
        <w:rPr>
          <w:rFonts w:ascii="Times New Roman" w:hAnsi="Times New Roman" w:cs="Times New Roman"/>
          <w:sz w:val="26"/>
          <w:szCs w:val="26"/>
        </w:rPr>
        <w:t>его адреса»</w:t>
      </w:r>
    </w:p>
    <w:p w:rsidR="00D202F4" w:rsidRPr="006B4E35" w:rsidRDefault="00D202F4">
      <w:pPr>
        <w:spacing w:after="1"/>
        <w:rPr>
          <w:rFonts w:ascii="Times New Roman" w:hAnsi="Times New Roman"/>
          <w:sz w:val="26"/>
          <w:szCs w:val="26"/>
        </w:rPr>
      </w:pPr>
    </w:p>
    <w:p w:rsidR="00435B2D" w:rsidRPr="006B4E35" w:rsidRDefault="00D202F4" w:rsidP="00435B2D">
      <w:pPr>
        <w:widowControl w:val="0"/>
        <w:autoSpaceDE w:val="0"/>
        <w:autoSpaceDN w:val="0"/>
        <w:adjustRightInd w:val="0"/>
        <w:spacing w:after="0" w:line="360" w:lineRule="auto"/>
        <w:ind w:firstLine="709"/>
        <w:jc w:val="both"/>
        <w:rPr>
          <w:rFonts w:ascii="Times New Roman" w:hAnsi="Times New Roman" w:cs="Calibri"/>
          <w:sz w:val="26"/>
          <w:szCs w:val="26"/>
        </w:rPr>
      </w:pPr>
      <w:r w:rsidRPr="006B4E35">
        <w:rPr>
          <w:rFonts w:ascii="Times New Roman" w:hAnsi="Times New Roman"/>
          <w:sz w:val="26"/>
          <w:szCs w:val="26"/>
        </w:rPr>
        <w:t xml:space="preserve">В соответствии со </w:t>
      </w:r>
      <w:hyperlink r:id="rId6" w:history="1">
        <w:r w:rsidRPr="006B4E35">
          <w:rPr>
            <w:rFonts w:ascii="Times New Roman" w:hAnsi="Times New Roman"/>
            <w:sz w:val="26"/>
            <w:szCs w:val="26"/>
          </w:rPr>
          <w:t>статьей 13</w:t>
        </w:r>
      </w:hyperlink>
      <w:r w:rsidRPr="006B4E35">
        <w:rPr>
          <w:rFonts w:ascii="Times New Roman" w:hAnsi="Times New Roman"/>
          <w:sz w:val="26"/>
          <w:szCs w:val="26"/>
        </w:rPr>
        <w:t xml:space="preserve"> Федерального </w:t>
      </w:r>
      <w:hyperlink r:id="rId7" w:history="1">
        <w:r w:rsidRPr="006B4E35">
          <w:rPr>
            <w:rFonts w:ascii="Times New Roman" w:hAnsi="Times New Roman"/>
            <w:sz w:val="26"/>
            <w:szCs w:val="26"/>
          </w:rPr>
          <w:t>закона</w:t>
        </w:r>
      </w:hyperlink>
      <w:r w:rsidR="00435B2D" w:rsidRPr="006B4E35">
        <w:rPr>
          <w:rFonts w:ascii="Times New Roman" w:hAnsi="Times New Roman"/>
          <w:sz w:val="26"/>
          <w:szCs w:val="26"/>
        </w:rPr>
        <w:t xml:space="preserve"> от 27.07.2010 №</w:t>
      </w:r>
      <w:r w:rsidR="00435B2D" w:rsidRPr="006B4E35">
        <w:rPr>
          <w:rFonts w:ascii="Times New Roman" w:hAnsi="Times New Roman" w:cs="Calibri"/>
          <w:sz w:val="26"/>
          <w:szCs w:val="26"/>
        </w:rPr>
        <w:t xml:space="preserve"> </w:t>
      </w:r>
      <w:r w:rsidR="0007121B" w:rsidRPr="006B4E35">
        <w:rPr>
          <w:rFonts w:ascii="Times New Roman" w:hAnsi="Times New Roman"/>
          <w:sz w:val="26"/>
          <w:szCs w:val="26"/>
        </w:rPr>
        <w:t xml:space="preserve"> 210-ФЗ «</w:t>
      </w:r>
      <w:r w:rsidR="00435B2D" w:rsidRPr="006B4E35">
        <w:rPr>
          <w:rFonts w:ascii="Times New Roman" w:hAnsi="Times New Roman"/>
          <w:sz w:val="26"/>
          <w:szCs w:val="26"/>
        </w:rPr>
        <w:t>Об организации предоставления государ</w:t>
      </w:r>
      <w:r w:rsidR="0007121B" w:rsidRPr="006B4E35">
        <w:rPr>
          <w:rFonts w:ascii="Times New Roman" w:hAnsi="Times New Roman"/>
          <w:sz w:val="26"/>
          <w:szCs w:val="26"/>
        </w:rPr>
        <w:t>ственных и муниципальных услуг»</w:t>
      </w:r>
      <w:r w:rsidR="00435B2D" w:rsidRPr="006B4E35">
        <w:rPr>
          <w:rFonts w:ascii="Times New Roman" w:hAnsi="Times New Roman"/>
          <w:sz w:val="26"/>
          <w:szCs w:val="26"/>
        </w:rPr>
        <w:t xml:space="preserve">, </w:t>
      </w:r>
      <w:r w:rsidR="00435B2D" w:rsidRPr="006B4E35">
        <w:rPr>
          <w:rFonts w:ascii="Times New Roman" w:hAnsi="Times New Roman" w:cs="Calibri"/>
          <w:sz w:val="26"/>
          <w:szCs w:val="26"/>
        </w:rPr>
        <w:t>руководствуясь Уставом муниципального образования Санчурское городское поселение Санчурского муниципального района Кировской области, администрация Санчурского городского поселения ПОСТАНОВЛЯЕТ:</w:t>
      </w:r>
    </w:p>
    <w:p w:rsidR="00D202F4" w:rsidRPr="006B4E35" w:rsidRDefault="00D202F4" w:rsidP="00435B2D">
      <w:pPr>
        <w:pStyle w:val="ConsPlusNormal"/>
        <w:spacing w:line="360" w:lineRule="auto"/>
        <w:ind w:firstLine="540"/>
        <w:jc w:val="both"/>
        <w:rPr>
          <w:rFonts w:ascii="Times New Roman" w:hAnsi="Times New Roman" w:cs="Times New Roman"/>
          <w:sz w:val="26"/>
          <w:szCs w:val="26"/>
        </w:rPr>
      </w:pPr>
      <w:r w:rsidRPr="006B4E35">
        <w:rPr>
          <w:rFonts w:ascii="Times New Roman" w:hAnsi="Times New Roman" w:cs="Times New Roman"/>
          <w:sz w:val="26"/>
          <w:szCs w:val="26"/>
        </w:rPr>
        <w:t xml:space="preserve">1. Утвердить административный </w:t>
      </w:r>
      <w:hyperlink w:anchor="P37" w:history="1">
        <w:r w:rsidRPr="006B4E35">
          <w:rPr>
            <w:rFonts w:ascii="Times New Roman" w:hAnsi="Times New Roman" w:cs="Times New Roman"/>
            <w:sz w:val="26"/>
            <w:szCs w:val="26"/>
          </w:rPr>
          <w:t>регламент</w:t>
        </w:r>
      </w:hyperlink>
      <w:r w:rsidRPr="006B4E35">
        <w:rPr>
          <w:rFonts w:ascii="Times New Roman" w:hAnsi="Times New Roman" w:cs="Times New Roman"/>
          <w:sz w:val="26"/>
          <w:szCs w:val="26"/>
        </w:rPr>
        <w:t xml:space="preserve"> предост</w:t>
      </w:r>
      <w:r w:rsidR="00435B2D" w:rsidRPr="006B4E35">
        <w:rPr>
          <w:rFonts w:ascii="Times New Roman" w:hAnsi="Times New Roman" w:cs="Times New Roman"/>
          <w:sz w:val="26"/>
          <w:szCs w:val="26"/>
        </w:rPr>
        <w:t>авления муниципальной услуги «</w:t>
      </w:r>
      <w:r w:rsidRPr="006B4E35">
        <w:rPr>
          <w:rFonts w:ascii="Times New Roman" w:hAnsi="Times New Roman" w:cs="Times New Roman"/>
          <w:sz w:val="26"/>
          <w:szCs w:val="26"/>
        </w:rPr>
        <w:t>Выдача решения о присвоении адреса объекту адресации, расположенному на территории муниципального образовани</w:t>
      </w:r>
      <w:r w:rsidR="00435B2D" w:rsidRPr="006B4E35">
        <w:rPr>
          <w:rFonts w:ascii="Times New Roman" w:hAnsi="Times New Roman" w:cs="Times New Roman"/>
          <w:sz w:val="26"/>
          <w:szCs w:val="26"/>
        </w:rPr>
        <w:t>я, или аннулировании его адреса»</w:t>
      </w:r>
      <w:r w:rsidRPr="006B4E35">
        <w:rPr>
          <w:rFonts w:ascii="Times New Roman" w:hAnsi="Times New Roman" w:cs="Times New Roman"/>
          <w:sz w:val="26"/>
          <w:szCs w:val="26"/>
        </w:rPr>
        <w:t>. Прилагается.</w:t>
      </w:r>
    </w:p>
    <w:p w:rsidR="00D202F4" w:rsidRPr="006B4E35" w:rsidRDefault="00D202F4" w:rsidP="00435B2D">
      <w:pPr>
        <w:pStyle w:val="ConsPlusNormal"/>
        <w:spacing w:line="360" w:lineRule="auto"/>
        <w:ind w:firstLine="540"/>
        <w:jc w:val="both"/>
        <w:rPr>
          <w:rFonts w:ascii="Times New Roman" w:hAnsi="Times New Roman" w:cs="Times New Roman"/>
          <w:sz w:val="26"/>
          <w:szCs w:val="26"/>
        </w:rPr>
      </w:pPr>
      <w:r w:rsidRPr="006B4E35">
        <w:rPr>
          <w:rFonts w:ascii="Times New Roman" w:hAnsi="Times New Roman" w:cs="Times New Roman"/>
          <w:sz w:val="26"/>
          <w:szCs w:val="26"/>
        </w:rPr>
        <w:t>2. Признать утратившими силу:</w:t>
      </w:r>
    </w:p>
    <w:p w:rsidR="00435B2D" w:rsidRPr="006B4E35" w:rsidRDefault="00435B2D" w:rsidP="00435B2D">
      <w:pPr>
        <w:widowControl w:val="0"/>
        <w:autoSpaceDE w:val="0"/>
        <w:autoSpaceDN w:val="0"/>
        <w:adjustRightInd w:val="0"/>
        <w:spacing w:after="0" w:line="360" w:lineRule="auto"/>
        <w:jc w:val="both"/>
        <w:rPr>
          <w:rFonts w:ascii="Times New Roman" w:hAnsi="Times New Roman"/>
          <w:sz w:val="26"/>
          <w:szCs w:val="26"/>
        </w:rPr>
      </w:pPr>
      <w:r w:rsidRPr="006B4E35">
        <w:rPr>
          <w:rFonts w:ascii="Times New Roman" w:hAnsi="Times New Roman"/>
          <w:sz w:val="26"/>
          <w:szCs w:val="26"/>
        </w:rPr>
        <w:t xml:space="preserve">        </w:t>
      </w:r>
      <w:r w:rsidR="00D202F4" w:rsidRPr="006B4E35">
        <w:rPr>
          <w:rFonts w:ascii="Times New Roman" w:hAnsi="Times New Roman"/>
          <w:sz w:val="26"/>
          <w:szCs w:val="26"/>
        </w:rPr>
        <w:t xml:space="preserve">2.1. </w:t>
      </w:r>
      <w:hyperlink r:id="rId8" w:history="1">
        <w:r w:rsidR="00D202F4" w:rsidRPr="006B4E35">
          <w:rPr>
            <w:rFonts w:ascii="Times New Roman" w:hAnsi="Times New Roman"/>
            <w:sz w:val="26"/>
            <w:szCs w:val="26"/>
          </w:rPr>
          <w:t>Постановление</w:t>
        </w:r>
      </w:hyperlink>
      <w:r w:rsidR="00D202F4" w:rsidRPr="006B4E35">
        <w:rPr>
          <w:rFonts w:ascii="Times New Roman" w:hAnsi="Times New Roman"/>
          <w:sz w:val="26"/>
          <w:szCs w:val="26"/>
        </w:rPr>
        <w:t xml:space="preserve"> администрации </w:t>
      </w:r>
      <w:r w:rsidRPr="006B4E35">
        <w:rPr>
          <w:rFonts w:ascii="Times New Roman" w:hAnsi="Times New Roman"/>
          <w:sz w:val="26"/>
          <w:szCs w:val="26"/>
        </w:rPr>
        <w:t>Санчур</w:t>
      </w:r>
      <w:r w:rsidR="00A24094" w:rsidRPr="006B4E35">
        <w:rPr>
          <w:rFonts w:ascii="Times New Roman" w:hAnsi="Times New Roman"/>
          <w:sz w:val="26"/>
          <w:szCs w:val="26"/>
        </w:rPr>
        <w:t>ского городского поселения от 24</w:t>
      </w:r>
      <w:r w:rsidRPr="006B4E35">
        <w:rPr>
          <w:rFonts w:ascii="Times New Roman" w:hAnsi="Times New Roman"/>
          <w:sz w:val="26"/>
          <w:szCs w:val="26"/>
        </w:rPr>
        <w:t>.</w:t>
      </w:r>
      <w:r w:rsidR="00A24094" w:rsidRPr="006B4E35">
        <w:rPr>
          <w:rFonts w:ascii="Times New Roman" w:hAnsi="Times New Roman"/>
          <w:sz w:val="26"/>
          <w:szCs w:val="26"/>
        </w:rPr>
        <w:t>10.2018 № </w:t>
      </w:r>
      <w:r w:rsidRPr="006B4E35">
        <w:rPr>
          <w:rFonts w:ascii="Times New Roman" w:hAnsi="Times New Roman"/>
          <w:sz w:val="26"/>
          <w:szCs w:val="26"/>
        </w:rPr>
        <w:t>4</w:t>
      </w:r>
      <w:r w:rsidR="00A24094" w:rsidRPr="006B4E35">
        <w:rPr>
          <w:rFonts w:ascii="Times New Roman" w:hAnsi="Times New Roman"/>
          <w:sz w:val="26"/>
          <w:szCs w:val="26"/>
        </w:rPr>
        <w:t>5</w:t>
      </w:r>
      <w:r w:rsidRPr="006B4E35">
        <w:rPr>
          <w:rFonts w:ascii="Times New Roman" w:hAnsi="Times New Roman"/>
          <w:sz w:val="26"/>
          <w:szCs w:val="26"/>
        </w:rPr>
        <w:t xml:space="preserve"> «Об утверждении административного регламента предоставления муниципальной услуги «</w:t>
      </w:r>
      <w:r w:rsidR="00A24094" w:rsidRPr="006B4E35">
        <w:rPr>
          <w:rFonts w:ascii="Times New Roman" w:hAnsi="Times New Roman"/>
          <w:sz w:val="26"/>
          <w:szCs w:val="26"/>
        </w:rPr>
        <w:t>Выдача решения о присвоении адреса объекту адресации, расположенному на территории муниципального образования Санчурское городское поселение Санчурского муниципального района Кировской области, или аннулировании его адреса</w:t>
      </w:r>
      <w:r w:rsidRPr="006B4E35">
        <w:rPr>
          <w:rFonts w:ascii="Times New Roman" w:hAnsi="Times New Roman"/>
          <w:bCs/>
          <w:sz w:val="26"/>
          <w:szCs w:val="26"/>
          <w:lang w:eastAsia="ru-RU"/>
        </w:rPr>
        <w:t>»</w:t>
      </w:r>
      <w:r w:rsidRPr="006B4E35">
        <w:rPr>
          <w:rFonts w:ascii="Times New Roman" w:hAnsi="Times New Roman"/>
          <w:sz w:val="26"/>
          <w:szCs w:val="26"/>
        </w:rPr>
        <w:t>.</w:t>
      </w:r>
    </w:p>
    <w:p w:rsidR="00A24094" w:rsidRPr="006B4E35" w:rsidRDefault="00D202F4" w:rsidP="00A24094">
      <w:pPr>
        <w:widowControl w:val="0"/>
        <w:autoSpaceDE w:val="0"/>
        <w:autoSpaceDN w:val="0"/>
        <w:adjustRightInd w:val="0"/>
        <w:spacing w:after="0" w:line="360" w:lineRule="auto"/>
        <w:ind w:firstLine="567"/>
        <w:jc w:val="both"/>
        <w:rPr>
          <w:rFonts w:ascii="Times New Roman" w:hAnsi="Times New Roman"/>
          <w:sz w:val="26"/>
          <w:szCs w:val="26"/>
        </w:rPr>
      </w:pPr>
      <w:r w:rsidRPr="006B4E35">
        <w:rPr>
          <w:rFonts w:ascii="Times New Roman" w:hAnsi="Times New Roman"/>
          <w:sz w:val="26"/>
          <w:szCs w:val="26"/>
        </w:rPr>
        <w:t xml:space="preserve">2.2. </w:t>
      </w:r>
      <w:hyperlink r:id="rId9" w:history="1">
        <w:r w:rsidR="00A24094" w:rsidRPr="006B4E35">
          <w:rPr>
            <w:rFonts w:ascii="Times New Roman" w:hAnsi="Times New Roman"/>
            <w:sz w:val="26"/>
            <w:szCs w:val="26"/>
          </w:rPr>
          <w:t>Постановление</w:t>
        </w:r>
      </w:hyperlink>
      <w:r w:rsidR="00A24094" w:rsidRPr="006B4E35">
        <w:rPr>
          <w:rFonts w:ascii="Times New Roman" w:hAnsi="Times New Roman"/>
          <w:sz w:val="26"/>
          <w:szCs w:val="26"/>
        </w:rPr>
        <w:t xml:space="preserve"> администрации Санчурского городского поселения от 18.04.2019 № 46 «О внесении изменений в постановление администрации Санчурского городского поселения от 24.10.2018 № 45</w:t>
      </w:r>
      <w:r w:rsidR="00A24094" w:rsidRPr="006B4E35">
        <w:rPr>
          <w:rFonts w:ascii="Times New Roman" w:hAnsi="Times New Roman"/>
          <w:bCs/>
          <w:sz w:val="26"/>
          <w:szCs w:val="26"/>
          <w:lang w:eastAsia="ru-RU"/>
        </w:rPr>
        <w:t>»</w:t>
      </w:r>
      <w:r w:rsidR="00A24094" w:rsidRPr="006B4E35">
        <w:rPr>
          <w:rFonts w:ascii="Times New Roman" w:hAnsi="Times New Roman"/>
          <w:sz w:val="26"/>
          <w:szCs w:val="26"/>
        </w:rPr>
        <w:t>.</w:t>
      </w:r>
    </w:p>
    <w:p w:rsidR="00A24094" w:rsidRPr="006B4E35" w:rsidRDefault="00A24094" w:rsidP="00F17C0F">
      <w:pPr>
        <w:widowControl w:val="0"/>
        <w:autoSpaceDE w:val="0"/>
        <w:autoSpaceDN w:val="0"/>
        <w:adjustRightInd w:val="0"/>
        <w:spacing w:after="0" w:line="360" w:lineRule="auto"/>
        <w:ind w:firstLine="709"/>
        <w:jc w:val="both"/>
        <w:rPr>
          <w:rFonts w:ascii="Times New Roman" w:hAnsi="Times New Roman" w:cs="Calibri"/>
          <w:sz w:val="26"/>
          <w:szCs w:val="26"/>
        </w:rPr>
      </w:pPr>
      <w:r w:rsidRPr="006B4E35">
        <w:rPr>
          <w:rFonts w:ascii="Times New Roman" w:hAnsi="Times New Roman"/>
          <w:sz w:val="26"/>
          <w:szCs w:val="26"/>
        </w:rPr>
        <w:t xml:space="preserve">3. </w:t>
      </w:r>
      <w:r w:rsidRPr="006B4E35">
        <w:rPr>
          <w:rFonts w:ascii="Times New Roman" w:hAnsi="Times New Roman" w:cs="Calibri"/>
          <w:sz w:val="26"/>
          <w:szCs w:val="26"/>
        </w:rPr>
        <w:t>Постановление вступает в силу со дня его официального опубликования.</w:t>
      </w:r>
    </w:p>
    <w:p w:rsidR="006B4E35" w:rsidRPr="006B4E35" w:rsidRDefault="006B4E35" w:rsidP="00F17C0F">
      <w:pPr>
        <w:widowControl w:val="0"/>
        <w:autoSpaceDE w:val="0"/>
        <w:autoSpaceDN w:val="0"/>
        <w:adjustRightInd w:val="0"/>
        <w:spacing w:after="0" w:line="360" w:lineRule="auto"/>
        <w:ind w:firstLine="709"/>
        <w:jc w:val="both"/>
        <w:rPr>
          <w:rFonts w:ascii="Times New Roman" w:hAnsi="Times New Roman" w:cs="Calibri"/>
          <w:sz w:val="26"/>
          <w:szCs w:val="26"/>
        </w:rPr>
      </w:pPr>
    </w:p>
    <w:p w:rsidR="006B4E35" w:rsidRPr="006B4E35" w:rsidRDefault="006B4E35" w:rsidP="006B4E35">
      <w:pPr>
        <w:widowControl w:val="0"/>
        <w:autoSpaceDE w:val="0"/>
        <w:autoSpaceDN w:val="0"/>
        <w:adjustRightInd w:val="0"/>
        <w:spacing w:after="0" w:line="240" w:lineRule="auto"/>
        <w:jc w:val="both"/>
        <w:rPr>
          <w:rFonts w:ascii="Times New Roman" w:hAnsi="Times New Roman" w:cs="Calibri"/>
          <w:sz w:val="26"/>
          <w:szCs w:val="26"/>
        </w:rPr>
      </w:pPr>
      <w:r w:rsidRPr="006B4E35">
        <w:rPr>
          <w:rFonts w:ascii="Times New Roman" w:hAnsi="Times New Roman" w:cs="Calibri"/>
          <w:sz w:val="26"/>
          <w:szCs w:val="26"/>
        </w:rPr>
        <w:t>Глава администрации</w:t>
      </w:r>
    </w:p>
    <w:p w:rsidR="00F17C0F" w:rsidRDefault="006B4E35" w:rsidP="006B4E35">
      <w:pPr>
        <w:widowControl w:val="0"/>
        <w:autoSpaceDE w:val="0"/>
        <w:autoSpaceDN w:val="0"/>
        <w:adjustRightInd w:val="0"/>
        <w:spacing w:after="0" w:line="240" w:lineRule="auto"/>
        <w:jc w:val="both"/>
        <w:rPr>
          <w:rFonts w:ascii="Times New Roman" w:hAnsi="Times New Roman"/>
          <w:bCs/>
          <w:sz w:val="26"/>
          <w:szCs w:val="26"/>
        </w:rPr>
      </w:pPr>
      <w:r w:rsidRPr="006B4E35">
        <w:rPr>
          <w:rFonts w:ascii="Times New Roman" w:hAnsi="Times New Roman" w:cs="Calibri"/>
          <w:sz w:val="26"/>
          <w:szCs w:val="26"/>
        </w:rPr>
        <w:t>Санчурского городского поселения    А.А. Скорняков</w:t>
      </w:r>
      <w:r w:rsidR="00A24094">
        <w:rPr>
          <w:rFonts w:ascii="Times New Roman" w:hAnsi="Times New Roman"/>
          <w:bCs/>
          <w:sz w:val="26"/>
          <w:szCs w:val="26"/>
        </w:rPr>
        <w:t xml:space="preserve">                                                          </w:t>
      </w:r>
      <w:r w:rsidR="00F17C0F">
        <w:rPr>
          <w:rFonts w:ascii="Times New Roman" w:hAnsi="Times New Roman"/>
          <w:bCs/>
          <w:sz w:val="26"/>
          <w:szCs w:val="26"/>
        </w:rPr>
        <w:t xml:space="preserve">                           </w:t>
      </w:r>
      <w:r w:rsidR="00036586">
        <w:rPr>
          <w:rFonts w:ascii="Times New Roman" w:hAnsi="Times New Roman"/>
          <w:bCs/>
          <w:sz w:val="26"/>
          <w:szCs w:val="26"/>
        </w:rPr>
        <w:t xml:space="preserve">        </w:t>
      </w:r>
      <w:r>
        <w:rPr>
          <w:rFonts w:ascii="Times New Roman" w:hAnsi="Times New Roman"/>
          <w:bCs/>
          <w:sz w:val="26"/>
          <w:szCs w:val="26"/>
        </w:rPr>
        <w:t xml:space="preserve">       </w:t>
      </w:r>
      <w:r w:rsidR="00036586">
        <w:rPr>
          <w:rFonts w:ascii="Times New Roman" w:hAnsi="Times New Roman"/>
          <w:bCs/>
          <w:sz w:val="26"/>
          <w:szCs w:val="26"/>
        </w:rPr>
        <w:t xml:space="preserve">                                                             </w:t>
      </w:r>
      <w:r w:rsidR="00F17C0F">
        <w:rPr>
          <w:rFonts w:ascii="Times New Roman" w:hAnsi="Times New Roman"/>
          <w:bCs/>
          <w:sz w:val="26"/>
          <w:szCs w:val="26"/>
        </w:rPr>
        <w:t xml:space="preserve">                                                                                                                                                                             </w:t>
      </w:r>
    </w:p>
    <w:p w:rsidR="00A24094" w:rsidRDefault="00F17C0F" w:rsidP="00A24094">
      <w:pPr>
        <w:widowControl w:val="0"/>
        <w:autoSpaceDE w:val="0"/>
        <w:autoSpaceDN w:val="0"/>
        <w:adjustRightInd w:val="0"/>
        <w:spacing w:after="0" w:line="240" w:lineRule="auto"/>
        <w:rPr>
          <w:rFonts w:ascii="Times New Roman" w:hAnsi="Times New Roman"/>
          <w:bCs/>
          <w:sz w:val="26"/>
          <w:szCs w:val="26"/>
        </w:rPr>
      </w:pPr>
      <w:r>
        <w:rPr>
          <w:rFonts w:ascii="Times New Roman" w:hAnsi="Times New Roman"/>
          <w:bCs/>
          <w:sz w:val="26"/>
          <w:szCs w:val="26"/>
        </w:rPr>
        <w:lastRenderedPageBreak/>
        <w:t xml:space="preserve">                                                          </w:t>
      </w:r>
      <w:r w:rsidR="006B4E35">
        <w:rPr>
          <w:rFonts w:ascii="Times New Roman" w:hAnsi="Times New Roman"/>
          <w:bCs/>
          <w:sz w:val="26"/>
          <w:szCs w:val="26"/>
        </w:rPr>
        <w:t xml:space="preserve"> </w:t>
      </w:r>
      <w:r>
        <w:rPr>
          <w:rFonts w:ascii="Times New Roman" w:hAnsi="Times New Roman"/>
          <w:bCs/>
          <w:sz w:val="26"/>
          <w:szCs w:val="26"/>
        </w:rPr>
        <w:t xml:space="preserve">                       УТВЕРЖДЕН</w:t>
      </w:r>
    </w:p>
    <w:p w:rsidR="00A24094" w:rsidRPr="00243796" w:rsidRDefault="00A24094" w:rsidP="00A24094">
      <w:pPr>
        <w:widowControl w:val="0"/>
        <w:autoSpaceDE w:val="0"/>
        <w:autoSpaceDN w:val="0"/>
        <w:adjustRightInd w:val="0"/>
        <w:spacing w:after="0" w:line="240" w:lineRule="auto"/>
        <w:rPr>
          <w:rFonts w:ascii="Times New Roman" w:hAnsi="Times New Roman"/>
          <w:bCs/>
          <w:sz w:val="26"/>
          <w:szCs w:val="26"/>
        </w:rPr>
      </w:pPr>
    </w:p>
    <w:p w:rsidR="00A24094" w:rsidRPr="00243796" w:rsidRDefault="00A24094" w:rsidP="00A24094">
      <w:pPr>
        <w:widowControl w:val="0"/>
        <w:autoSpaceDE w:val="0"/>
        <w:autoSpaceDN w:val="0"/>
        <w:adjustRightInd w:val="0"/>
        <w:spacing w:after="0" w:line="240" w:lineRule="auto"/>
        <w:rPr>
          <w:rFonts w:ascii="Times New Roman" w:hAnsi="Times New Roman"/>
          <w:bCs/>
          <w:sz w:val="26"/>
          <w:szCs w:val="26"/>
        </w:rPr>
      </w:pPr>
      <w:r>
        <w:rPr>
          <w:rFonts w:ascii="Times New Roman" w:hAnsi="Times New Roman"/>
          <w:bCs/>
          <w:sz w:val="26"/>
          <w:szCs w:val="26"/>
        </w:rPr>
        <w:t xml:space="preserve">                                                                                  </w:t>
      </w:r>
      <w:r w:rsidRPr="00243796">
        <w:rPr>
          <w:rFonts w:ascii="Times New Roman" w:hAnsi="Times New Roman"/>
          <w:bCs/>
          <w:sz w:val="26"/>
          <w:szCs w:val="26"/>
        </w:rPr>
        <w:t>постановлением администрации</w:t>
      </w:r>
    </w:p>
    <w:p w:rsidR="00A24094" w:rsidRPr="00243796" w:rsidRDefault="00A24094" w:rsidP="00A24094">
      <w:pPr>
        <w:widowControl w:val="0"/>
        <w:autoSpaceDE w:val="0"/>
        <w:autoSpaceDN w:val="0"/>
        <w:adjustRightInd w:val="0"/>
        <w:spacing w:after="0" w:line="240" w:lineRule="auto"/>
        <w:rPr>
          <w:rFonts w:ascii="Times New Roman" w:hAnsi="Times New Roman"/>
          <w:bCs/>
          <w:sz w:val="26"/>
          <w:szCs w:val="26"/>
        </w:rPr>
      </w:pPr>
      <w:r w:rsidRPr="00243796">
        <w:rPr>
          <w:rFonts w:ascii="Times New Roman" w:hAnsi="Times New Roman"/>
          <w:bCs/>
          <w:sz w:val="26"/>
          <w:szCs w:val="26"/>
        </w:rPr>
        <w:t xml:space="preserve">                                                      </w:t>
      </w:r>
      <w:r>
        <w:rPr>
          <w:rFonts w:ascii="Times New Roman" w:hAnsi="Times New Roman"/>
          <w:bCs/>
          <w:sz w:val="26"/>
          <w:szCs w:val="26"/>
        </w:rPr>
        <w:t xml:space="preserve">                           </w:t>
      </w:r>
      <w:r w:rsidRPr="00243796">
        <w:rPr>
          <w:rFonts w:ascii="Times New Roman" w:hAnsi="Times New Roman"/>
          <w:bCs/>
          <w:sz w:val="26"/>
          <w:szCs w:val="26"/>
        </w:rPr>
        <w:t xml:space="preserve"> Санчурского городского поселения</w:t>
      </w:r>
    </w:p>
    <w:p w:rsidR="00A24094" w:rsidRDefault="00A24094" w:rsidP="00A24094">
      <w:pPr>
        <w:pStyle w:val="ConsPlusNormal"/>
        <w:jc w:val="both"/>
        <w:outlineLvl w:val="0"/>
        <w:rPr>
          <w:rFonts w:ascii="Times New Roman" w:hAnsi="Times New Roman"/>
          <w:bCs/>
          <w:sz w:val="26"/>
          <w:szCs w:val="26"/>
        </w:rPr>
      </w:pPr>
      <w:r>
        <w:rPr>
          <w:rFonts w:ascii="Times New Roman" w:hAnsi="Times New Roman"/>
          <w:bCs/>
          <w:sz w:val="26"/>
          <w:szCs w:val="26"/>
        </w:rPr>
        <w:t xml:space="preserve">                                                                     </w:t>
      </w:r>
      <w:r w:rsidR="00036586">
        <w:rPr>
          <w:rFonts w:ascii="Times New Roman" w:hAnsi="Times New Roman"/>
          <w:bCs/>
          <w:sz w:val="26"/>
          <w:szCs w:val="26"/>
        </w:rPr>
        <w:t xml:space="preserve">             от 27.06.2019 № 12</w:t>
      </w:r>
      <w:r w:rsidRPr="00243796">
        <w:rPr>
          <w:rFonts w:ascii="Times New Roman" w:hAnsi="Times New Roman"/>
          <w:bCs/>
          <w:sz w:val="26"/>
          <w:szCs w:val="26"/>
        </w:rPr>
        <w:t xml:space="preserve">                                                       </w:t>
      </w:r>
      <w:r>
        <w:rPr>
          <w:rFonts w:ascii="Times New Roman" w:hAnsi="Times New Roman"/>
          <w:bCs/>
          <w:sz w:val="26"/>
          <w:szCs w:val="26"/>
        </w:rPr>
        <w:t xml:space="preserve">                          </w:t>
      </w:r>
    </w:p>
    <w:p w:rsidR="00D202F4" w:rsidRPr="00435B2D" w:rsidRDefault="00D202F4">
      <w:pPr>
        <w:pStyle w:val="ConsPlusNormal"/>
        <w:jc w:val="both"/>
        <w:rPr>
          <w:rFonts w:ascii="Times New Roman" w:hAnsi="Times New Roman" w:cs="Times New Roman"/>
          <w:sz w:val="24"/>
          <w:szCs w:val="24"/>
        </w:rPr>
      </w:pPr>
    </w:p>
    <w:p w:rsidR="00A24094" w:rsidRDefault="00A24094">
      <w:pPr>
        <w:pStyle w:val="ConsPlusTitle"/>
        <w:jc w:val="center"/>
        <w:rPr>
          <w:rFonts w:ascii="Times New Roman" w:hAnsi="Times New Roman" w:cs="Times New Roman"/>
          <w:sz w:val="24"/>
          <w:szCs w:val="24"/>
        </w:rPr>
      </w:pPr>
      <w:bookmarkStart w:id="0" w:name="P37"/>
      <w:bookmarkEnd w:id="0"/>
    </w:p>
    <w:p w:rsidR="00D202F4" w:rsidRPr="00A24094" w:rsidRDefault="00D202F4" w:rsidP="00A24094">
      <w:pPr>
        <w:pStyle w:val="ConsPlusTitle"/>
        <w:jc w:val="center"/>
        <w:rPr>
          <w:rFonts w:ascii="Times New Roman" w:hAnsi="Times New Roman" w:cs="Times New Roman"/>
          <w:sz w:val="26"/>
          <w:szCs w:val="26"/>
        </w:rPr>
      </w:pPr>
      <w:r w:rsidRPr="00A24094">
        <w:rPr>
          <w:rFonts w:ascii="Times New Roman" w:hAnsi="Times New Roman" w:cs="Times New Roman"/>
          <w:sz w:val="26"/>
          <w:szCs w:val="26"/>
        </w:rPr>
        <w:t>АДМИНИСТРАТИВНЫЙ РЕГЛАМЕНТ</w:t>
      </w:r>
    </w:p>
    <w:p w:rsidR="00D202F4" w:rsidRPr="00A24094" w:rsidRDefault="00D202F4" w:rsidP="00A24094">
      <w:pPr>
        <w:pStyle w:val="ConsPlusTitle"/>
        <w:jc w:val="center"/>
        <w:rPr>
          <w:rFonts w:ascii="Times New Roman" w:hAnsi="Times New Roman" w:cs="Times New Roman"/>
          <w:sz w:val="26"/>
          <w:szCs w:val="26"/>
        </w:rPr>
      </w:pPr>
      <w:r w:rsidRPr="00A24094">
        <w:rPr>
          <w:rFonts w:ascii="Times New Roman" w:hAnsi="Times New Roman" w:cs="Times New Roman"/>
          <w:sz w:val="26"/>
          <w:szCs w:val="26"/>
        </w:rPr>
        <w:t>ПРЕДОСТАВЛЕНИЯ МУНИЦИПАЛЬНОЙ УСЛУГИ "ВЫДАЧА РЕШЕНИЯ</w:t>
      </w:r>
    </w:p>
    <w:p w:rsidR="00D202F4" w:rsidRPr="00A24094" w:rsidRDefault="00D202F4" w:rsidP="00A24094">
      <w:pPr>
        <w:pStyle w:val="ConsPlusTitle"/>
        <w:jc w:val="center"/>
        <w:rPr>
          <w:rFonts w:ascii="Times New Roman" w:hAnsi="Times New Roman" w:cs="Times New Roman"/>
          <w:sz w:val="26"/>
          <w:szCs w:val="26"/>
        </w:rPr>
      </w:pPr>
      <w:r w:rsidRPr="00A24094">
        <w:rPr>
          <w:rFonts w:ascii="Times New Roman" w:hAnsi="Times New Roman" w:cs="Times New Roman"/>
          <w:sz w:val="26"/>
          <w:szCs w:val="26"/>
        </w:rPr>
        <w:t>О ПРИСВ</w:t>
      </w:r>
      <w:r w:rsidR="00A24094">
        <w:rPr>
          <w:rFonts w:ascii="Times New Roman" w:hAnsi="Times New Roman" w:cs="Times New Roman"/>
          <w:sz w:val="26"/>
          <w:szCs w:val="26"/>
        </w:rPr>
        <w:t>ОЕНИИ АДРЕСА ОБЪЕКТУ АДРЕСАЦИИ, РАСПОЛОЖЕННОМУ</w:t>
      </w:r>
      <w:r w:rsidRPr="00A24094">
        <w:rPr>
          <w:rFonts w:ascii="Times New Roman" w:hAnsi="Times New Roman" w:cs="Times New Roman"/>
          <w:sz w:val="26"/>
          <w:szCs w:val="26"/>
        </w:rPr>
        <w:t>НА ТЕРРИТО</w:t>
      </w:r>
      <w:r w:rsidR="00A24094">
        <w:rPr>
          <w:rFonts w:ascii="Times New Roman" w:hAnsi="Times New Roman" w:cs="Times New Roman"/>
          <w:sz w:val="26"/>
          <w:szCs w:val="26"/>
        </w:rPr>
        <w:t xml:space="preserve">РИИ МУНИЦИПАЛЬНОГО ОБРАЗОВАНИЯ, </w:t>
      </w:r>
      <w:r w:rsidRPr="00A24094">
        <w:rPr>
          <w:rFonts w:ascii="Times New Roman" w:hAnsi="Times New Roman" w:cs="Times New Roman"/>
          <w:sz w:val="26"/>
          <w:szCs w:val="26"/>
        </w:rPr>
        <w:t>ИЛИ АННУЛИРОВАНИИ ЕГО АДРЕСА"</w:t>
      </w:r>
    </w:p>
    <w:p w:rsidR="00D202F4" w:rsidRPr="00A24094" w:rsidRDefault="00D202F4" w:rsidP="00A24094">
      <w:pPr>
        <w:spacing w:after="0" w:line="240" w:lineRule="auto"/>
        <w:rPr>
          <w:rFonts w:ascii="Times New Roman" w:hAnsi="Times New Roman"/>
          <w:sz w:val="26"/>
          <w:szCs w:val="26"/>
        </w:rPr>
      </w:pPr>
    </w:p>
    <w:p w:rsidR="00D202F4" w:rsidRPr="00A24094" w:rsidRDefault="00D202F4" w:rsidP="00A24094">
      <w:pPr>
        <w:pStyle w:val="ConsPlusNormal"/>
        <w:jc w:val="both"/>
        <w:rPr>
          <w:rFonts w:ascii="Times New Roman" w:hAnsi="Times New Roman" w:cs="Times New Roman"/>
          <w:sz w:val="26"/>
          <w:szCs w:val="26"/>
        </w:rPr>
      </w:pPr>
    </w:p>
    <w:p w:rsidR="00D202F4" w:rsidRPr="00A24094" w:rsidRDefault="00D202F4" w:rsidP="00A24094">
      <w:pPr>
        <w:pStyle w:val="ConsPlusTitle"/>
        <w:jc w:val="center"/>
        <w:outlineLvl w:val="1"/>
        <w:rPr>
          <w:rFonts w:ascii="Times New Roman" w:hAnsi="Times New Roman" w:cs="Times New Roman"/>
          <w:sz w:val="26"/>
          <w:szCs w:val="26"/>
        </w:rPr>
      </w:pPr>
      <w:r w:rsidRPr="00A24094">
        <w:rPr>
          <w:rFonts w:ascii="Times New Roman" w:hAnsi="Times New Roman" w:cs="Times New Roman"/>
          <w:sz w:val="26"/>
          <w:szCs w:val="26"/>
        </w:rPr>
        <w:t>1. Общие положения</w:t>
      </w:r>
    </w:p>
    <w:p w:rsidR="00D202F4" w:rsidRPr="00A24094" w:rsidRDefault="00D202F4" w:rsidP="00A24094">
      <w:pPr>
        <w:pStyle w:val="ConsPlusNormal"/>
        <w:jc w:val="both"/>
        <w:rPr>
          <w:rFonts w:ascii="Times New Roman" w:hAnsi="Times New Roman" w:cs="Times New Roman"/>
          <w:sz w:val="26"/>
          <w:szCs w:val="26"/>
        </w:rPr>
      </w:pP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1.1. Административный регламент предоставления муниципальной услуги "Выдача решения о присвоении адреса объекту адресации, расположенному на территории муниципального образования, или аннулировании его адреса"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 xml:space="preserve">Основные понятия в настоящем регламенте используются в том же значении, в котором они приведены в Федеральном </w:t>
      </w:r>
      <w:hyperlink r:id="rId10" w:history="1">
        <w:r w:rsidRPr="00EB5291">
          <w:rPr>
            <w:rFonts w:ascii="Times New Roman" w:hAnsi="Times New Roman" w:cs="Times New Roman"/>
            <w:sz w:val="26"/>
            <w:szCs w:val="26"/>
          </w:rPr>
          <w:t>законе</w:t>
        </w:r>
      </w:hyperlink>
      <w:r w:rsidR="00EB5291">
        <w:rPr>
          <w:rFonts w:ascii="Times New Roman" w:hAnsi="Times New Roman" w:cs="Times New Roman"/>
          <w:sz w:val="26"/>
          <w:szCs w:val="26"/>
        </w:rPr>
        <w:t xml:space="preserve"> от 27.07.2010 №</w:t>
      </w:r>
      <w:r w:rsidRPr="00A24094">
        <w:rPr>
          <w:rFonts w:ascii="Times New Roman" w:hAnsi="Times New Roman" w:cs="Times New Roman"/>
          <w:sz w:val="26"/>
          <w:szCs w:val="26"/>
        </w:rPr>
        <w:t xml:space="preserve"> 210-ФЗ "Об организации предоставления государственных и муниц</w:t>
      </w:r>
      <w:r w:rsidR="00EB5291">
        <w:rPr>
          <w:rFonts w:ascii="Times New Roman" w:hAnsi="Times New Roman" w:cs="Times New Roman"/>
          <w:sz w:val="26"/>
          <w:szCs w:val="26"/>
        </w:rPr>
        <w:t>ипальных услуг" (далее - Закон №</w:t>
      </w:r>
      <w:r w:rsidRPr="00A24094">
        <w:rPr>
          <w:rFonts w:ascii="Times New Roman" w:hAnsi="Times New Roman" w:cs="Times New Roman"/>
          <w:sz w:val="26"/>
          <w:szCs w:val="26"/>
        </w:rPr>
        <w:t xml:space="preserve"> 210-ФЗ) и иных нормативных правовых актах Российской Федерации и Кировской области.</w:t>
      </w:r>
    </w:p>
    <w:p w:rsidR="00D202F4" w:rsidRPr="00A24094" w:rsidRDefault="00D202F4" w:rsidP="00A24094">
      <w:pPr>
        <w:pStyle w:val="ConsPlusNormal"/>
        <w:ind w:firstLine="540"/>
        <w:jc w:val="both"/>
        <w:rPr>
          <w:rFonts w:ascii="Times New Roman" w:hAnsi="Times New Roman" w:cs="Times New Roman"/>
          <w:sz w:val="26"/>
          <w:szCs w:val="26"/>
        </w:rPr>
      </w:pPr>
      <w:bookmarkStart w:id="1" w:name="P51"/>
      <w:bookmarkEnd w:id="1"/>
      <w:r w:rsidRPr="00A24094">
        <w:rPr>
          <w:rFonts w:ascii="Times New Roman" w:hAnsi="Times New Roman" w:cs="Times New Roman"/>
          <w:sz w:val="26"/>
          <w:szCs w:val="26"/>
        </w:rPr>
        <w:t xml:space="preserve">1.2. Заявителями на предоставление муниципальной услуги являются собственники объектов адресации либо лица, обладающие объектами адресации на праве хозяйственного ведения, оперативного управления, пожизненного наследуемого владения, постоянного (бессрочного) пользования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представители,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обратившиеся в орган, предоставляющий муниципальные услуги, либо в организации, указанные в </w:t>
      </w:r>
      <w:hyperlink r:id="rId11" w:history="1">
        <w:r w:rsidRPr="00EB5291">
          <w:rPr>
            <w:rFonts w:ascii="Times New Roman" w:hAnsi="Times New Roman" w:cs="Times New Roman"/>
            <w:sz w:val="26"/>
            <w:szCs w:val="26"/>
          </w:rPr>
          <w:t>частях 2</w:t>
        </w:r>
      </w:hyperlink>
      <w:r w:rsidRPr="00EB5291">
        <w:rPr>
          <w:rFonts w:ascii="Times New Roman" w:hAnsi="Times New Roman" w:cs="Times New Roman"/>
          <w:sz w:val="26"/>
          <w:szCs w:val="26"/>
        </w:rPr>
        <w:t xml:space="preserve"> и </w:t>
      </w:r>
      <w:hyperlink r:id="rId12" w:history="1">
        <w:r w:rsidRPr="00EB5291">
          <w:rPr>
            <w:rFonts w:ascii="Times New Roman" w:hAnsi="Times New Roman" w:cs="Times New Roman"/>
            <w:sz w:val="26"/>
            <w:szCs w:val="26"/>
          </w:rPr>
          <w:t>3 статьи 1</w:t>
        </w:r>
      </w:hyperlink>
      <w:r w:rsidR="00EB5291">
        <w:rPr>
          <w:rFonts w:ascii="Times New Roman" w:hAnsi="Times New Roman" w:cs="Times New Roman"/>
          <w:sz w:val="26"/>
          <w:szCs w:val="26"/>
        </w:rPr>
        <w:t xml:space="preserve"> Закона №</w:t>
      </w:r>
      <w:r w:rsidRPr="00A24094">
        <w:rPr>
          <w:rFonts w:ascii="Times New Roman" w:hAnsi="Times New Roman" w:cs="Times New Roman"/>
          <w:sz w:val="26"/>
          <w:szCs w:val="26"/>
        </w:rPr>
        <w:t xml:space="preserve"> 210-ФЗ, или в многофункциональный центр предоставления государственных и муниципальных </w:t>
      </w:r>
      <w:r w:rsidRPr="00A24094">
        <w:rPr>
          <w:rFonts w:ascii="Times New Roman" w:hAnsi="Times New Roman" w:cs="Times New Roman"/>
          <w:sz w:val="26"/>
          <w:szCs w:val="26"/>
        </w:rPr>
        <w:lastRenderedPageBreak/>
        <w:t>услуг с запросом о предоставлении муниципальной услуги, выраженным в письменной или электронной форме.</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1.3. Требования к порядку информирования о предоставлении муниципальной услуги.</w:t>
      </w:r>
    </w:p>
    <w:p w:rsidR="00D202F4" w:rsidRPr="00A24094" w:rsidRDefault="00D202F4" w:rsidP="00A24094">
      <w:pPr>
        <w:pStyle w:val="ConsPlusNormal"/>
        <w:ind w:firstLine="540"/>
        <w:jc w:val="both"/>
        <w:rPr>
          <w:rFonts w:ascii="Times New Roman" w:hAnsi="Times New Roman" w:cs="Times New Roman"/>
          <w:sz w:val="26"/>
          <w:szCs w:val="26"/>
        </w:rPr>
      </w:pPr>
      <w:bookmarkStart w:id="2" w:name="P56"/>
      <w:bookmarkEnd w:id="2"/>
      <w:r w:rsidRPr="00A24094">
        <w:rPr>
          <w:rFonts w:ascii="Times New Roman" w:hAnsi="Times New Roman" w:cs="Times New Roman"/>
          <w:sz w:val="26"/>
          <w:szCs w:val="26"/>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w:t>
      </w:r>
      <w:r w:rsidR="00EB5291">
        <w:rPr>
          <w:rFonts w:ascii="Times New Roman" w:hAnsi="Times New Roman" w:cs="Times New Roman"/>
          <w:sz w:val="26"/>
          <w:szCs w:val="26"/>
        </w:rPr>
        <w:t>дминистрации Санчурского района</w:t>
      </w:r>
      <w:r w:rsidRPr="00A24094">
        <w:rPr>
          <w:rFonts w:ascii="Times New Roman" w:hAnsi="Times New Roman" w:cs="Times New Roman"/>
          <w:sz w:val="26"/>
          <w:szCs w:val="26"/>
        </w:rPr>
        <w:t>, а также на Едином портале государственных и муниципальных услуг (функций) (далее - Единый портал).</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1.3.1.1. При личном обращении заявителя (представителя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1.3.1.2. Заявитель (представитель заявителя)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1.3.1.3. Для получения сведений о ходе исполнения муниципальной услуги заявителем (представителем заявителя) указываются (называются) дата и (или) регистрационный номер заявления. Заявителю (представителю заявителя)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1.3.1.4. В случае подачи заявления в форме электронного документа с использованием Единого портала, Портала государственных и муниципальных услуг Кировской области (далее - Региональный портал) или портала федеральной информационной адресной системы (далее - портал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(статусе) о</w:t>
      </w:r>
      <w:r w:rsidR="00EB5291">
        <w:rPr>
          <w:rFonts w:ascii="Times New Roman" w:hAnsi="Times New Roman" w:cs="Times New Roman"/>
          <w:sz w:val="26"/>
          <w:szCs w:val="26"/>
        </w:rPr>
        <w:t>казания муниципальной услуги в «</w:t>
      </w:r>
      <w:r w:rsidRPr="00A24094">
        <w:rPr>
          <w:rFonts w:ascii="Times New Roman" w:hAnsi="Times New Roman" w:cs="Times New Roman"/>
          <w:sz w:val="26"/>
          <w:szCs w:val="26"/>
        </w:rPr>
        <w:t>Личном кабинете пользовател</w:t>
      </w:r>
      <w:r w:rsidR="00EB5291">
        <w:rPr>
          <w:rFonts w:ascii="Times New Roman" w:hAnsi="Times New Roman" w:cs="Times New Roman"/>
          <w:sz w:val="26"/>
          <w:szCs w:val="26"/>
        </w:rPr>
        <w:t>я»</w:t>
      </w:r>
      <w:r w:rsidRPr="00A24094">
        <w:rPr>
          <w:rFonts w:ascii="Times New Roman" w:hAnsi="Times New Roman" w:cs="Times New Roman"/>
          <w:sz w:val="26"/>
          <w:szCs w:val="26"/>
        </w:rPr>
        <w:t>.</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1.3.1.5. Информация о порядке предоставления муниципальной услуги предоставляется бесплатно.</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 xml:space="preserve">1.3.2.1. Информацию о месте нахождения и графике работы, контактных телефонах, адресах электронной почты, официальном сайте администрации, о многофункциональном центре предоставления государственных и муниципальных </w:t>
      </w:r>
      <w:r w:rsidRPr="00A24094">
        <w:rPr>
          <w:rFonts w:ascii="Times New Roman" w:hAnsi="Times New Roman" w:cs="Times New Roman"/>
          <w:sz w:val="26"/>
          <w:szCs w:val="26"/>
        </w:rPr>
        <w:lastRenderedPageBreak/>
        <w:t>услуг (далее - многофункциональный центр) можно получить:</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на официальном с</w:t>
      </w:r>
      <w:r w:rsidR="00F717DC">
        <w:rPr>
          <w:rFonts w:ascii="Times New Roman" w:hAnsi="Times New Roman" w:cs="Times New Roman"/>
          <w:sz w:val="26"/>
          <w:szCs w:val="26"/>
        </w:rPr>
        <w:t>айте администрации Санчурского района</w:t>
      </w:r>
      <w:r w:rsidRPr="00A24094">
        <w:rPr>
          <w:rFonts w:ascii="Times New Roman" w:hAnsi="Times New Roman" w:cs="Times New Roman"/>
          <w:sz w:val="26"/>
          <w:szCs w:val="26"/>
        </w:rPr>
        <w:t xml:space="preserve"> в информационно-телекоммуникационной сети "Интернет" (далее - сеть Интернет);</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на Региональном портале;</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на Едином портале;</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на информационных стенд</w:t>
      </w:r>
      <w:r w:rsidR="00F717DC">
        <w:rPr>
          <w:rFonts w:ascii="Times New Roman" w:hAnsi="Times New Roman" w:cs="Times New Roman"/>
          <w:sz w:val="26"/>
          <w:szCs w:val="26"/>
        </w:rPr>
        <w:t>ах в админи</w:t>
      </w:r>
      <w:r w:rsidR="005F43A7">
        <w:rPr>
          <w:rFonts w:ascii="Times New Roman" w:hAnsi="Times New Roman" w:cs="Times New Roman"/>
          <w:sz w:val="26"/>
          <w:szCs w:val="26"/>
        </w:rPr>
        <w:t>страции Санчурского городского п</w:t>
      </w:r>
      <w:r w:rsidR="00F717DC">
        <w:rPr>
          <w:rFonts w:ascii="Times New Roman" w:hAnsi="Times New Roman" w:cs="Times New Roman"/>
          <w:sz w:val="26"/>
          <w:szCs w:val="26"/>
        </w:rPr>
        <w:t>оселения</w:t>
      </w:r>
      <w:r w:rsidRPr="00A24094">
        <w:rPr>
          <w:rFonts w:ascii="Times New Roman" w:hAnsi="Times New Roman" w:cs="Times New Roman"/>
          <w:sz w:val="26"/>
          <w:szCs w:val="26"/>
        </w:rPr>
        <w:t>, многофункциональных центрах;</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при личном обращении заявителя;</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при обращении в письменной форме, в форме электронного документа;</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по телефону.</w:t>
      </w:r>
    </w:p>
    <w:p w:rsidR="00D202F4" w:rsidRPr="00A24094" w:rsidRDefault="00D202F4" w:rsidP="00A24094">
      <w:pPr>
        <w:pStyle w:val="ConsPlusNormal"/>
        <w:ind w:firstLine="540"/>
        <w:jc w:val="both"/>
        <w:rPr>
          <w:rFonts w:ascii="Times New Roman" w:hAnsi="Times New Roman" w:cs="Times New Roman"/>
          <w:sz w:val="26"/>
          <w:szCs w:val="26"/>
        </w:rPr>
      </w:pPr>
      <w:r w:rsidRPr="00A24094">
        <w:rPr>
          <w:rFonts w:ascii="Times New Roman" w:hAnsi="Times New Roman" w:cs="Times New Roman"/>
          <w:sz w:val="26"/>
          <w:szCs w:val="26"/>
        </w:rPr>
        <w:t xml:space="preserve">1.3.3. Информация о муниципальной услуге внесена в Реестр муниципальных услуг муниципального образования </w:t>
      </w:r>
      <w:r w:rsidR="00F717DC">
        <w:rPr>
          <w:rFonts w:ascii="Times New Roman" w:hAnsi="Times New Roman" w:cs="Times New Roman"/>
          <w:sz w:val="26"/>
          <w:szCs w:val="26"/>
        </w:rPr>
        <w:t>Санчурское городское поселение Санчурского муниципального района Кировской области.</w:t>
      </w:r>
    </w:p>
    <w:p w:rsidR="00D202F4" w:rsidRPr="00A24094" w:rsidRDefault="00D202F4" w:rsidP="00A24094">
      <w:pPr>
        <w:pStyle w:val="ConsPlusNormal"/>
        <w:jc w:val="both"/>
        <w:rPr>
          <w:rFonts w:ascii="Times New Roman" w:hAnsi="Times New Roman" w:cs="Times New Roman"/>
          <w:sz w:val="26"/>
          <w:szCs w:val="26"/>
        </w:rPr>
      </w:pPr>
    </w:p>
    <w:p w:rsidR="00D202F4" w:rsidRPr="00F717DC" w:rsidRDefault="00D202F4" w:rsidP="00F717DC">
      <w:pPr>
        <w:pStyle w:val="ConsPlusTitle"/>
        <w:jc w:val="center"/>
        <w:outlineLvl w:val="1"/>
        <w:rPr>
          <w:rFonts w:ascii="Times New Roman" w:hAnsi="Times New Roman" w:cs="Times New Roman"/>
          <w:sz w:val="26"/>
          <w:szCs w:val="26"/>
        </w:rPr>
      </w:pPr>
      <w:r w:rsidRPr="00F717DC">
        <w:rPr>
          <w:rFonts w:ascii="Times New Roman" w:hAnsi="Times New Roman" w:cs="Times New Roman"/>
          <w:sz w:val="26"/>
          <w:szCs w:val="26"/>
        </w:rPr>
        <w:t>2. Стандарт предоставления муниципальной услуги</w:t>
      </w:r>
    </w:p>
    <w:p w:rsidR="00D202F4" w:rsidRPr="00F717DC" w:rsidRDefault="00D202F4" w:rsidP="00F717DC">
      <w:pPr>
        <w:pStyle w:val="ConsPlusNormal"/>
        <w:jc w:val="both"/>
        <w:rPr>
          <w:rFonts w:ascii="Times New Roman" w:hAnsi="Times New Roman" w:cs="Times New Roman"/>
          <w:sz w:val="26"/>
          <w:szCs w:val="26"/>
        </w:rPr>
      </w:pP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 Наим</w:t>
      </w:r>
      <w:r w:rsidR="00F717DC">
        <w:rPr>
          <w:rFonts w:ascii="Times New Roman" w:hAnsi="Times New Roman" w:cs="Times New Roman"/>
          <w:sz w:val="26"/>
          <w:szCs w:val="26"/>
        </w:rPr>
        <w:t>енование муниципальной услуги: «</w:t>
      </w:r>
      <w:r w:rsidRPr="00F717DC">
        <w:rPr>
          <w:rFonts w:ascii="Times New Roman" w:hAnsi="Times New Roman" w:cs="Times New Roman"/>
          <w:sz w:val="26"/>
          <w:szCs w:val="26"/>
        </w:rPr>
        <w:t>Выдача решения о присвоении адреса объекту адресации, расположенному на территории муниципального образовани</w:t>
      </w:r>
      <w:r w:rsidR="00F717DC">
        <w:rPr>
          <w:rFonts w:ascii="Times New Roman" w:hAnsi="Times New Roman" w:cs="Times New Roman"/>
          <w:sz w:val="26"/>
          <w:szCs w:val="26"/>
        </w:rPr>
        <w:t>я, или аннулировании его адреса»</w:t>
      </w:r>
      <w:r w:rsidRPr="00F717DC">
        <w:rPr>
          <w:rFonts w:ascii="Times New Roman" w:hAnsi="Times New Roman" w:cs="Times New Roman"/>
          <w:sz w:val="26"/>
          <w:szCs w:val="26"/>
        </w:rPr>
        <w:t xml:space="preserve"> (далее - муниципальная услуга).</w:t>
      </w:r>
    </w:p>
    <w:p w:rsidR="00D202F4"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2.2. Муниципальная услуга предоставляется администрацией муниципа</w:t>
      </w:r>
      <w:r w:rsidR="00F717DC">
        <w:rPr>
          <w:rFonts w:ascii="Times New Roman" w:hAnsi="Times New Roman" w:cs="Times New Roman"/>
          <w:sz w:val="26"/>
          <w:szCs w:val="26"/>
        </w:rPr>
        <w:t>льного образования Санчурское городское поселение Санчурского муниципального района Кировской области</w:t>
      </w:r>
      <w:r w:rsidRPr="00F717DC">
        <w:rPr>
          <w:rFonts w:ascii="Times New Roman" w:hAnsi="Times New Roman" w:cs="Times New Roman"/>
          <w:sz w:val="26"/>
          <w:szCs w:val="26"/>
        </w:rPr>
        <w:t xml:space="preserve"> (далее - Администраци</w:t>
      </w:r>
      <w:r w:rsidR="00F717DC">
        <w:rPr>
          <w:rFonts w:ascii="Times New Roman" w:hAnsi="Times New Roman" w:cs="Times New Roman"/>
          <w:sz w:val="26"/>
          <w:szCs w:val="26"/>
        </w:rPr>
        <w:t>я):</w:t>
      </w:r>
    </w:p>
    <w:p w:rsidR="00F717DC" w:rsidRPr="00243796" w:rsidRDefault="00F717DC" w:rsidP="00F717DC">
      <w:pPr>
        <w:widowControl w:val="0"/>
        <w:autoSpaceDE w:val="0"/>
        <w:autoSpaceDN w:val="0"/>
        <w:adjustRightInd w:val="0"/>
        <w:spacing w:after="0" w:line="340" w:lineRule="exact"/>
        <w:jc w:val="both"/>
        <w:rPr>
          <w:rFonts w:ascii="Times New Roman" w:hAnsi="Times New Roman"/>
          <w:sz w:val="26"/>
          <w:szCs w:val="26"/>
        </w:rPr>
      </w:pPr>
      <w:r w:rsidRPr="00243796">
        <w:rPr>
          <w:rFonts w:ascii="Times New Roman" w:hAnsi="Times New Roman"/>
          <w:sz w:val="26"/>
          <w:szCs w:val="26"/>
        </w:rPr>
        <w:t xml:space="preserve">почтовый адрес: 612370, Кировская область, пгт Санчурск, ул. Свердлова, </w:t>
      </w:r>
      <w:r>
        <w:rPr>
          <w:rFonts w:ascii="Times New Roman" w:hAnsi="Times New Roman"/>
          <w:sz w:val="26"/>
          <w:szCs w:val="26"/>
        </w:rPr>
        <w:t xml:space="preserve">д. </w:t>
      </w:r>
      <w:r w:rsidRPr="00243796">
        <w:rPr>
          <w:rFonts w:ascii="Times New Roman" w:hAnsi="Times New Roman"/>
          <w:sz w:val="26"/>
          <w:szCs w:val="26"/>
        </w:rPr>
        <w:t>13,</w:t>
      </w:r>
    </w:p>
    <w:p w:rsidR="00F717DC" w:rsidRPr="00243796" w:rsidRDefault="00F717DC" w:rsidP="00F717DC">
      <w:pPr>
        <w:widowControl w:val="0"/>
        <w:autoSpaceDE w:val="0"/>
        <w:autoSpaceDN w:val="0"/>
        <w:adjustRightInd w:val="0"/>
        <w:spacing w:after="0" w:line="340" w:lineRule="exact"/>
        <w:jc w:val="both"/>
        <w:rPr>
          <w:rFonts w:ascii="Times New Roman" w:hAnsi="Times New Roman"/>
          <w:sz w:val="26"/>
          <w:szCs w:val="26"/>
        </w:rPr>
      </w:pPr>
      <w:r w:rsidRPr="00243796">
        <w:rPr>
          <w:rFonts w:ascii="Times New Roman" w:hAnsi="Times New Roman"/>
          <w:sz w:val="26"/>
          <w:szCs w:val="26"/>
        </w:rPr>
        <w:t>тел.: 8 (83357) 2-12-80, факс: 2-10-01,</w:t>
      </w:r>
    </w:p>
    <w:p w:rsidR="00F717DC" w:rsidRPr="00243796" w:rsidRDefault="00F717DC" w:rsidP="00F717DC">
      <w:pPr>
        <w:widowControl w:val="0"/>
        <w:autoSpaceDE w:val="0"/>
        <w:autoSpaceDN w:val="0"/>
        <w:adjustRightInd w:val="0"/>
        <w:spacing w:after="0" w:line="340" w:lineRule="exact"/>
        <w:jc w:val="both"/>
        <w:rPr>
          <w:rFonts w:ascii="Times New Roman" w:hAnsi="Times New Roman"/>
          <w:sz w:val="26"/>
          <w:szCs w:val="26"/>
        </w:rPr>
      </w:pPr>
      <w:r w:rsidRPr="00243796">
        <w:rPr>
          <w:rFonts w:ascii="Times New Roman" w:hAnsi="Times New Roman"/>
          <w:sz w:val="26"/>
          <w:szCs w:val="26"/>
        </w:rPr>
        <w:t xml:space="preserve">адрес электронной почты: </w:t>
      </w:r>
      <w:r w:rsidRPr="00243796">
        <w:rPr>
          <w:rFonts w:ascii="Times New Roman" w:hAnsi="Times New Roman"/>
          <w:sz w:val="26"/>
          <w:szCs w:val="26"/>
          <w:lang w:val="en-US"/>
        </w:rPr>
        <w:t>adsgp</w:t>
      </w:r>
      <w:r w:rsidRPr="00243796">
        <w:rPr>
          <w:rFonts w:ascii="Times New Roman" w:hAnsi="Times New Roman"/>
          <w:sz w:val="26"/>
          <w:szCs w:val="26"/>
        </w:rPr>
        <w:t>43@</w:t>
      </w:r>
      <w:r w:rsidRPr="00243796">
        <w:rPr>
          <w:rFonts w:ascii="Times New Roman" w:hAnsi="Times New Roman"/>
          <w:sz w:val="26"/>
          <w:szCs w:val="26"/>
          <w:lang w:val="en-US"/>
        </w:rPr>
        <w:t>mail</w:t>
      </w:r>
      <w:r w:rsidRPr="00243796">
        <w:rPr>
          <w:rFonts w:ascii="Times New Roman" w:hAnsi="Times New Roman"/>
          <w:sz w:val="26"/>
          <w:szCs w:val="26"/>
        </w:rPr>
        <w:t>.</w:t>
      </w:r>
      <w:r w:rsidRPr="00243796">
        <w:rPr>
          <w:rFonts w:ascii="Times New Roman" w:hAnsi="Times New Roman"/>
          <w:sz w:val="26"/>
          <w:szCs w:val="26"/>
          <w:lang w:val="en-US"/>
        </w:rPr>
        <w:t>ru</w:t>
      </w:r>
      <w:r w:rsidRPr="00243796">
        <w:rPr>
          <w:rFonts w:ascii="Times New Roman" w:hAnsi="Times New Roman"/>
          <w:sz w:val="26"/>
          <w:szCs w:val="26"/>
        </w:rPr>
        <w:t>;</w:t>
      </w:r>
    </w:p>
    <w:p w:rsidR="00F717DC" w:rsidRPr="00243796" w:rsidRDefault="00F717DC" w:rsidP="00F717DC">
      <w:pPr>
        <w:widowControl w:val="0"/>
        <w:autoSpaceDE w:val="0"/>
        <w:autoSpaceDN w:val="0"/>
        <w:adjustRightInd w:val="0"/>
        <w:spacing w:after="0" w:line="340" w:lineRule="exact"/>
        <w:jc w:val="both"/>
        <w:rPr>
          <w:rFonts w:ascii="Times New Roman" w:hAnsi="Times New Roman"/>
          <w:sz w:val="26"/>
          <w:szCs w:val="26"/>
        </w:rPr>
      </w:pPr>
      <w:r w:rsidRPr="00243796">
        <w:rPr>
          <w:rFonts w:ascii="Times New Roman" w:hAnsi="Times New Roman"/>
          <w:sz w:val="26"/>
          <w:szCs w:val="26"/>
        </w:rPr>
        <w:t>время приема:</w:t>
      </w:r>
    </w:p>
    <w:p w:rsidR="00F717DC" w:rsidRPr="00243796" w:rsidRDefault="00F717DC" w:rsidP="00F717DC">
      <w:pPr>
        <w:widowControl w:val="0"/>
        <w:autoSpaceDE w:val="0"/>
        <w:autoSpaceDN w:val="0"/>
        <w:adjustRightInd w:val="0"/>
        <w:spacing w:after="0" w:line="340" w:lineRule="exact"/>
        <w:jc w:val="both"/>
        <w:rPr>
          <w:rFonts w:ascii="Times New Roman" w:hAnsi="Times New Roman"/>
          <w:sz w:val="26"/>
          <w:szCs w:val="26"/>
        </w:rPr>
      </w:pPr>
      <w:r w:rsidRPr="00243796">
        <w:rPr>
          <w:rFonts w:ascii="Times New Roman" w:hAnsi="Times New Roman"/>
          <w:sz w:val="26"/>
          <w:szCs w:val="26"/>
        </w:rPr>
        <w:t>понедельник-четверг с 8.00 до 12.00 и с 13.00 до 17.00,</w:t>
      </w:r>
    </w:p>
    <w:p w:rsidR="00F717DC" w:rsidRPr="00F717DC" w:rsidRDefault="00F717DC" w:rsidP="00F717DC">
      <w:pPr>
        <w:widowControl w:val="0"/>
        <w:autoSpaceDE w:val="0"/>
        <w:autoSpaceDN w:val="0"/>
        <w:adjustRightInd w:val="0"/>
        <w:spacing w:after="0" w:line="340" w:lineRule="exact"/>
        <w:jc w:val="both"/>
        <w:rPr>
          <w:rFonts w:ascii="Times New Roman" w:hAnsi="Times New Roman"/>
          <w:sz w:val="26"/>
          <w:szCs w:val="26"/>
        </w:rPr>
      </w:pPr>
      <w:r w:rsidRPr="00243796">
        <w:rPr>
          <w:rFonts w:ascii="Times New Roman" w:hAnsi="Times New Roman"/>
          <w:sz w:val="26"/>
          <w:szCs w:val="26"/>
        </w:rPr>
        <w:t>пятница с 8.00 до 12.00 и с 13.00 до 16.00.</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2.3. Перечень нормативных правовых актов, регулирующих предоставление муниципальной услуги, с указанием их реквизитов и источников официального о</w:t>
      </w:r>
      <w:r w:rsidR="00F717DC">
        <w:rPr>
          <w:rFonts w:ascii="Times New Roman" w:hAnsi="Times New Roman" w:cs="Times New Roman"/>
          <w:sz w:val="26"/>
          <w:szCs w:val="26"/>
        </w:rPr>
        <w:t>публикования размещен на сайте а</w:t>
      </w:r>
      <w:r w:rsidRPr="00F717DC">
        <w:rPr>
          <w:rFonts w:ascii="Times New Roman" w:hAnsi="Times New Roman" w:cs="Times New Roman"/>
          <w:sz w:val="26"/>
          <w:szCs w:val="26"/>
        </w:rPr>
        <w:t xml:space="preserve">дминистрации </w:t>
      </w:r>
      <w:r w:rsidR="00F717DC">
        <w:rPr>
          <w:rFonts w:ascii="Times New Roman" w:hAnsi="Times New Roman" w:cs="Times New Roman"/>
          <w:sz w:val="26"/>
          <w:szCs w:val="26"/>
        </w:rPr>
        <w:t xml:space="preserve">Санчурского района </w:t>
      </w:r>
      <w:r w:rsidRPr="00F717DC">
        <w:rPr>
          <w:rFonts w:ascii="Times New Roman" w:hAnsi="Times New Roman" w:cs="Times New Roman"/>
          <w:sz w:val="26"/>
          <w:szCs w:val="26"/>
        </w:rPr>
        <w:t>и на Едином портале.</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2.4. Результатом предоставления муниципальной услуги является:</w:t>
      </w:r>
    </w:p>
    <w:p w:rsidR="00F717DC" w:rsidRPr="00243796" w:rsidRDefault="00D202F4" w:rsidP="00F717DC">
      <w:pPr>
        <w:autoSpaceDE w:val="0"/>
        <w:autoSpaceDN w:val="0"/>
        <w:adjustRightInd w:val="0"/>
        <w:spacing w:after="0" w:line="340" w:lineRule="exact"/>
        <w:ind w:firstLine="709"/>
        <w:jc w:val="both"/>
        <w:rPr>
          <w:rFonts w:ascii="Times New Roman" w:hAnsi="Times New Roman"/>
          <w:bCs/>
          <w:sz w:val="26"/>
          <w:szCs w:val="26"/>
          <w:lang w:eastAsia="ru-RU"/>
        </w:rPr>
      </w:pPr>
      <w:r w:rsidRPr="00F717DC">
        <w:rPr>
          <w:rFonts w:ascii="Times New Roman" w:hAnsi="Times New Roman"/>
          <w:sz w:val="26"/>
          <w:szCs w:val="26"/>
        </w:rPr>
        <w:t xml:space="preserve">выдача решения о присвоении адреса объекту адресации, расположенному на территории муниципального образования </w:t>
      </w:r>
      <w:r w:rsidR="00F717DC" w:rsidRPr="00243796">
        <w:rPr>
          <w:rFonts w:ascii="Times New Roman" w:hAnsi="Times New Roman"/>
          <w:bCs/>
          <w:sz w:val="26"/>
          <w:szCs w:val="26"/>
          <w:lang w:eastAsia="ru-RU"/>
        </w:rPr>
        <w:t xml:space="preserve">Санчурское городское поселение Санчурского муниципального района Кировской области, или аннулировании его адреса в форме распоряжения  администрации Санчурского городского поселения, проект которого готовит специалист администрации; </w:t>
      </w:r>
    </w:p>
    <w:p w:rsidR="00F717DC" w:rsidRPr="00243796" w:rsidRDefault="00D202F4" w:rsidP="00F717DC">
      <w:pPr>
        <w:autoSpaceDE w:val="0"/>
        <w:autoSpaceDN w:val="0"/>
        <w:adjustRightInd w:val="0"/>
        <w:spacing w:after="0" w:line="340" w:lineRule="exact"/>
        <w:ind w:firstLine="709"/>
        <w:jc w:val="both"/>
        <w:rPr>
          <w:rFonts w:ascii="Times New Roman" w:hAnsi="Times New Roman"/>
          <w:sz w:val="26"/>
          <w:szCs w:val="26"/>
        </w:rPr>
      </w:pPr>
      <w:r w:rsidRPr="00F717DC">
        <w:rPr>
          <w:rFonts w:ascii="Times New Roman" w:hAnsi="Times New Roman"/>
          <w:sz w:val="26"/>
          <w:szCs w:val="26"/>
        </w:rPr>
        <w:t xml:space="preserve">выдача решения об отказе в присвоении адреса объекту адресации, расположенному на территории муниципального образования </w:t>
      </w:r>
      <w:r w:rsidR="00F717DC" w:rsidRPr="00243796">
        <w:rPr>
          <w:rFonts w:ascii="Times New Roman" w:hAnsi="Times New Roman"/>
          <w:bCs/>
          <w:sz w:val="26"/>
          <w:szCs w:val="26"/>
          <w:lang w:eastAsia="ru-RU"/>
        </w:rPr>
        <w:t>Санчурское городское поселение Санчурского муниципального района Кировской области</w:t>
      </w:r>
      <w:r w:rsidR="00F717DC" w:rsidRPr="00243796">
        <w:rPr>
          <w:rFonts w:ascii="Times New Roman" w:hAnsi="Times New Roman"/>
          <w:sz w:val="26"/>
          <w:szCs w:val="26"/>
        </w:rPr>
        <w:t>, или аннулировании его адреса.</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2.5. Исчерпывающий перечень документов, необходимых для предоставления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2.5.1. Для присвоения адреса объекту адресации, расположенному на территории муниципального образования, или аннулирования его адреса заявитель </w:t>
      </w:r>
      <w:r w:rsidRPr="00F717DC">
        <w:rPr>
          <w:rFonts w:ascii="Times New Roman" w:hAnsi="Times New Roman" w:cs="Times New Roman"/>
          <w:sz w:val="26"/>
          <w:szCs w:val="26"/>
        </w:rPr>
        <w:lastRenderedPageBreak/>
        <w:t>(представитель заявителя) представляет:</w:t>
      </w:r>
    </w:p>
    <w:p w:rsidR="00D202F4" w:rsidRPr="00F717DC" w:rsidRDefault="00D202F4" w:rsidP="00F717DC">
      <w:pPr>
        <w:pStyle w:val="ConsPlusNormal"/>
        <w:ind w:firstLine="540"/>
        <w:jc w:val="both"/>
        <w:rPr>
          <w:rFonts w:ascii="Times New Roman" w:hAnsi="Times New Roman" w:cs="Times New Roman"/>
          <w:sz w:val="26"/>
          <w:szCs w:val="26"/>
        </w:rPr>
      </w:pPr>
      <w:bookmarkStart w:id="3" w:name="P85"/>
      <w:bookmarkEnd w:id="3"/>
      <w:r w:rsidRPr="00F717DC">
        <w:rPr>
          <w:rFonts w:ascii="Times New Roman" w:hAnsi="Times New Roman" w:cs="Times New Roman"/>
          <w:sz w:val="26"/>
          <w:szCs w:val="26"/>
        </w:rPr>
        <w:t xml:space="preserve">2.5.1.1. </w:t>
      </w:r>
      <w:hyperlink w:anchor="P342" w:history="1">
        <w:r w:rsidRPr="00E74AAA">
          <w:rPr>
            <w:rFonts w:ascii="Times New Roman" w:hAnsi="Times New Roman" w:cs="Times New Roman"/>
            <w:sz w:val="26"/>
            <w:szCs w:val="26"/>
          </w:rPr>
          <w:t>Заявление</w:t>
        </w:r>
      </w:hyperlink>
      <w:r w:rsidRPr="00F717DC">
        <w:rPr>
          <w:rFonts w:ascii="Times New Roman" w:hAnsi="Times New Roman" w:cs="Times New Roman"/>
          <w:sz w:val="26"/>
          <w:szCs w:val="26"/>
        </w:rPr>
        <w:t xml:space="preserve"> о присвоении объекту адресации адреса или</w:t>
      </w:r>
      <w:r w:rsidR="00E74AAA">
        <w:rPr>
          <w:rFonts w:ascii="Times New Roman" w:hAnsi="Times New Roman" w:cs="Times New Roman"/>
          <w:sz w:val="26"/>
          <w:szCs w:val="26"/>
        </w:rPr>
        <w:t xml:space="preserve"> его аннулировании (приложение №</w:t>
      </w:r>
      <w:r w:rsidRPr="00F717DC">
        <w:rPr>
          <w:rFonts w:ascii="Times New Roman" w:hAnsi="Times New Roman" w:cs="Times New Roman"/>
          <w:sz w:val="26"/>
          <w:szCs w:val="26"/>
        </w:rPr>
        <w:t xml:space="preserve"> 1 к настоящему Административному регламенту).</w:t>
      </w:r>
    </w:p>
    <w:p w:rsidR="00D202F4" w:rsidRPr="00F717DC" w:rsidRDefault="00D202F4" w:rsidP="00F717DC">
      <w:pPr>
        <w:pStyle w:val="ConsPlusNormal"/>
        <w:ind w:firstLine="540"/>
        <w:jc w:val="both"/>
        <w:rPr>
          <w:rFonts w:ascii="Times New Roman" w:hAnsi="Times New Roman" w:cs="Times New Roman"/>
          <w:sz w:val="26"/>
          <w:szCs w:val="26"/>
        </w:rPr>
      </w:pPr>
      <w:bookmarkStart w:id="4" w:name="P86"/>
      <w:bookmarkEnd w:id="4"/>
      <w:r w:rsidRPr="00F717DC">
        <w:rPr>
          <w:rFonts w:ascii="Times New Roman" w:hAnsi="Times New Roman" w:cs="Times New Roman"/>
          <w:sz w:val="26"/>
          <w:szCs w:val="26"/>
        </w:rPr>
        <w:t>2.5.1.2. Документ, удостоверяющий личность заявителя или представителя заявителя.</w:t>
      </w:r>
    </w:p>
    <w:p w:rsidR="00D202F4" w:rsidRPr="00F717DC" w:rsidRDefault="00D202F4" w:rsidP="00F717DC">
      <w:pPr>
        <w:pStyle w:val="ConsPlusNormal"/>
        <w:ind w:firstLine="540"/>
        <w:jc w:val="both"/>
        <w:rPr>
          <w:rFonts w:ascii="Times New Roman" w:hAnsi="Times New Roman" w:cs="Times New Roman"/>
          <w:sz w:val="26"/>
          <w:szCs w:val="26"/>
        </w:rPr>
      </w:pPr>
      <w:bookmarkStart w:id="5" w:name="P87"/>
      <w:bookmarkEnd w:id="5"/>
      <w:r w:rsidRPr="00F717DC">
        <w:rPr>
          <w:rFonts w:ascii="Times New Roman" w:hAnsi="Times New Roman" w:cs="Times New Roman"/>
          <w:sz w:val="26"/>
          <w:szCs w:val="26"/>
        </w:rPr>
        <w:t>2.5.1.3. Доверенность, выданную представителю заявителя, оформленную в порядке, предусмотренном законодательством Российской Федерации (в случае, если с заявлением о присвоении объекту адресации обращается представитель заявителя).</w:t>
      </w:r>
    </w:p>
    <w:p w:rsidR="00D202F4" w:rsidRPr="00F717DC" w:rsidRDefault="00D202F4" w:rsidP="00F717DC">
      <w:pPr>
        <w:pStyle w:val="ConsPlusNormal"/>
        <w:ind w:firstLine="540"/>
        <w:jc w:val="both"/>
        <w:rPr>
          <w:rFonts w:ascii="Times New Roman" w:hAnsi="Times New Roman" w:cs="Times New Roman"/>
          <w:sz w:val="26"/>
          <w:szCs w:val="26"/>
        </w:rPr>
      </w:pPr>
      <w:bookmarkStart w:id="6" w:name="P88"/>
      <w:bookmarkEnd w:id="6"/>
      <w:r w:rsidRPr="00F717DC">
        <w:rPr>
          <w:rFonts w:ascii="Times New Roman" w:hAnsi="Times New Roman" w:cs="Times New Roman"/>
          <w:sz w:val="26"/>
          <w:szCs w:val="26"/>
        </w:rPr>
        <w:t>2.5.1.4. Документ, подтверждающий полномочия представителя юридического лица действовать от имени этого юридического лица, или копию этого документа, заверенную печатью и подписью руководителя этого юридического лица.</w:t>
      </w:r>
    </w:p>
    <w:p w:rsidR="00D202F4" w:rsidRPr="00F717DC" w:rsidRDefault="00D202F4" w:rsidP="00F717DC">
      <w:pPr>
        <w:pStyle w:val="ConsPlusNormal"/>
        <w:ind w:firstLine="540"/>
        <w:jc w:val="both"/>
        <w:rPr>
          <w:rFonts w:ascii="Times New Roman" w:hAnsi="Times New Roman" w:cs="Times New Roman"/>
          <w:sz w:val="26"/>
          <w:szCs w:val="26"/>
        </w:rPr>
      </w:pPr>
      <w:bookmarkStart w:id="7" w:name="P89"/>
      <w:bookmarkEnd w:id="7"/>
      <w:r w:rsidRPr="00F717DC">
        <w:rPr>
          <w:rFonts w:ascii="Times New Roman" w:hAnsi="Times New Roman" w:cs="Times New Roman"/>
          <w:sz w:val="26"/>
          <w:szCs w:val="26"/>
        </w:rPr>
        <w:t>2.5.1.5. Правоустанавливающие и (или) правоудостоверяющие документы на объект (объекты) адресации.</w:t>
      </w:r>
    </w:p>
    <w:p w:rsidR="00D202F4" w:rsidRPr="00F717DC" w:rsidRDefault="00D202F4" w:rsidP="00F717DC">
      <w:pPr>
        <w:pStyle w:val="ConsPlusNormal"/>
        <w:ind w:firstLine="540"/>
        <w:jc w:val="both"/>
        <w:rPr>
          <w:rFonts w:ascii="Times New Roman" w:hAnsi="Times New Roman" w:cs="Times New Roman"/>
          <w:sz w:val="26"/>
          <w:szCs w:val="26"/>
        </w:rPr>
      </w:pPr>
      <w:bookmarkStart w:id="8" w:name="P90"/>
      <w:bookmarkEnd w:id="8"/>
      <w:r w:rsidRPr="00F717DC">
        <w:rPr>
          <w:rFonts w:ascii="Times New Roman" w:hAnsi="Times New Roman" w:cs="Times New Roman"/>
          <w:sz w:val="26"/>
          <w:szCs w:val="26"/>
        </w:rPr>
        <w:t>2.5.1.6.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объектов адресации (в случае преобразования объектов недвижимости с образованием одного и более новых объектов адресации).</w:t>
      </w:r>
    </w:p>
    <w:p w:rsidR="00D202F4" w:rsidRPr="00F717DC" w:rsidRDefault="00D202F4" w:rsidP="00F717DC">
      <w:pPr>
        <w:pStyle w:val="ConsPlusNormal"/>
        <w:ind w:firstLine="540"/>
        <w:jc w:val="both"/>
        <w:rPr>
          <w:rFonts w:ascii="Times New Roman" w:hAnsi="Times New Roman" w:cs="Times New Roman"/>
          <w:sz w:val="26"/>
          <w:szCs w:val="26"/>
        </w:rPr>
      </w:pPr>
      <w:bookmarkStart w:id="9" w:name="P91"/>
      <w:bookmarkEnd w:id="9"/>
      <w:r w:rsidRPr="00F717DC">
        <w:rPr>
          <w:rFonts w:ascii="Times New Roman" w:hAnsi="Times New Roman" w:cs="Times New Roman"/>
          <w:sz w:val="26"/>
          <w:szCs w:val="26"/>
        </w:rPr>
        <w:t xml:space="preserve">2.5.1.7.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 (уведомление о соответствии построенного объекта требованиям </w:t>
      </w:r>
      <w:hyperlink r:id="rId13" w:history="1">
        <w:r w:rsidRPr="00E74AAA">
          <w:rPr>
            <w:rFonts w:ascii="Times New Roman" w:hAnsi="Times New Roman" w:cs="Times New Roman"/>
            <w:sz w:val="26"/>
            <w:szCs w:val="26"/>
          </w:rPr>
          <w:t>ст. 51.1</w:t>
        </w:r>
      </w:hyperlink>
      <w:r w:rsidRPr="00F717DC">
        <w:rPr>
          <w:rFonts w:ascii="Times New Roman" w:hAnsi="Times New Roman" w:cs="Times New Roman"/>
          <w:sz w:val="26"/>
          <w:szCs w:val="26"/>
        </w:rPr>
        <w:t xml:space="preserve"> Градостроительного кодекса).</w:t>
      </w:r>
    </w:p>
    <w:p w:rsidR="00D202F4" w:rsidRPr="00F717DC" w:rsidRDefault="00D202F4" w:rsidP="00F717DC">
      <w:pPr>
        <w:pStyle w:val="ConsPlusNormal"/>
        <w:ind w:firstLine="540"/>
        <w:jc w:val="both"/>
        <w:rPr>
          <w:rFonts w:ascii="Times New Roman" w:hAnsi="Times New Roman" w:cs="Times New Roman"/>
          <w:sz w:val="26"/>
          <w:szCs w:val="26"/>
        </w:rPr>
      </w:pPr>
      <w:bookmarkStart w:id="10" w:name="P92"/>
      <w:bookmarkEnd w:id="10"/>
      <w:r w:rsidRPr="00F717DC">
        <w:rPr>
          <w:rFonts w:ascii="Times New Roman" w:hAnsi="Times New Roman" w:cs="Times New Roman"/>
          <w:sz w:val="26"/>
          <w:szCs w:val="26"/>
        </w:rPr>
        <w:t>2.5.1.8. Схему расположения объекта адресации на кадастровом плане или кадастровой карте соответствующей территории (в случае присвоения адреса земельному участку).</w:t>
      </w:r>
    </w:p>
    <w:p w:rsidR="00D202F4" w:rsidRPr="00F717DC" w:rsidRDefault="00D202F4" w:rsidP="00F717DC">
      <w:pPr>
        <w:pStyle w:val="ConsPlusNormal"/>
        <w:ind w:firstLine="540"/>
        <w:jc w:val="both"/>
        <w:rPr>
          <w:rFonts w:ascii="Times New Roman" w:hAnsi="Times New Roman" w:cs="Times New Roman"/>
          <w:sz w:val="26"/>
          <w:szCs w:val="26"/>
        </w:rPr>
      </w:pPr>
      <w:bookmarkStart w:id="11" w:name="P93"/>
      <w:bookmarkEnd w:id="11"/>
      <w:r w:rsidRPr="00F717DC">
        <w:rPr>
          <w:rFonts w:ascii="Times New Roman" w:hAnsi="Times New Roman" w:cs="Times New Roman"/>
          <w:sz w:val="26"/>
          <w:szCs w:val="26"/>
        </w:rPr>
        <w:t>2.5.1.9. Выписку из Единого государственного реестра недвижимости об объекте адресации (в случае присвоения адреса объекту адресации, поставленному на государственный кадастровый учет).</w:t>
      </w:r>
    </w:p>
    <w:p w:rsidR="00D202F4" w:rsidRPr="00F717DC" w:rsidRDefault="00D202F4" w:rsidP="00F717DC">
      <w:pPr>
        <w:pStyle w:val="ConsPlusNormal"/>
        <w:ind w:firstLine="540"/>
        <w:jc w:val="both"/>
        <w:rPr>
          <w:rFonts w:ascii="Times New Roman" w:hAnsi="Times New Roman" w:cs="Times New Roman"/>
          <w:sz w:val="26"/>
          <w:szCs w:val="26"/>
        </w:rPr>
      </w:pPr>
      <w:bookmarkStart w:id="12" w:name="P94"/>
      <w:bookmarkEnd w:id="12"/>
      <w:r w:rsidRPr="00F717DC">
        <w:rPr>
          <w:rFonts w:ascii="Times New Roman" w:hAnsi="Times New Roman" w:cs="Times New Roman"/>
          <w:sz w:val="26"/>
          <w:szCs w:val="26"/>
        </w:rPr>
        <w:t>2.5.1.10.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D202F4" w:rsidRPr="00F717DC" w:rsidRDefault="00D202F4" w:rsidP="00F717DC">
      <w:pPr>
        <w:pStyle w:val="ConsPlusNormal"/>
        <w:ind w:firstLine="540"/>
        <w:jc w:val="both"/>
        <w:rPr>
          <w:rFonts w:ascii="Times New Roman" w:hAnsi="Times New Roman" w:cs="Times New Roman"/>
          <w:sz w:val="26"/>
          <w:szCs w:val="26"/>
        </w:rPr>
      </w:pPr>
      <w:bookmarkStart w:id="13" w:name="P95"/>
      <w:bookmarkEnd w:id="13"/>
      <w:r w:rsidRPr="00F717DC">
        <w:rPr>
          <w:rFonts w:ascii="Times New Roman" w:hAnsi="Times New Roman" w:cs="Times New Roman"/>
          <w:sz w:val="26"/>
          <w:szCs w:val="26"/>
        </w:rPr>
        <w:t>2.5.1.11.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D202F4" w:rsidRPr="00F717DC" w:rsidRDefault="00D202F4" w:rsidP="00F717DC">
      <w:pPr>
        <w:pStyle w:val="ConsPlusNormal"/>
        <w:ind w:firstLine="540"/>
        <w:jc w:val="both"/>
        <w:rPr>
          <w:rFonts w:ascii="Times New Roman" w:hAnsi="Times New Roman" w:cs="Times New Roman"/>
          <w:sz w:val="26"/>
          <w:szCs w:val="26"/>
        </w:rPr>
      </w:pPr>
      <w:bookmarkStart w:id="14" w:name="P96"/>
      <w:bookmarkEnd w:id="14"/>
      <w:r w:rsidRPr="00F717DC">
        <w:rPr>
          <w:rFonts w:ascii="Times New Roman" w:hAnsi="Times New Roman" w:cs="Times New Roman"/>
          <w:sz w:val="26"/>
          <w:szCs w:val="26"/>
        </w:rPr>
        <w:t>2.5.1.12. Выписку из Единого государственного реестра недвижимости об объекте недвижимости, который снят с кадастрового учета (в случае аннулирования адреса объекта адресации по причине прекращения существования объекта адресации).</w:t>
      </w:r>
    </w:p>
    <w:p w:rsidR="00D202F4" w:rsidRPr="00F717DC" w:rsidRDefault="00D202F4" w:rsidP="00F717DC">
      <w:pPr>
        <w:pStyle w:val="ConsPlusNormal"/>
        <w:ind w:firstLine="540"/>
        <w:jc w:val="both"/>
        <w:rPr>
          <w:rFonts w:ascii="Times New Roman" w:hAnsi="Times New Roman" w:cs="Times New Roman"/>
          <w:sz w:val="26"/>
          <w:szCs w:val="26"/>
        </w:rPr>
      </w:pPr>
      <w:bookmarkStart w:id="15" w:name="P97"/>
      <w:bookmarkEnd w:id="15"/>
      <w:r w:rsidRPr="00F717DC">
        <w:rPr>
          <w:rFonts w:ascii="Times New Roman" w:hAnsi="Times New Roman" w:cs="Times New Roman"/>
          <w:sz w:val="26"/>
          <w:szCs w:val="26"/>
        </w:rPr>
        <w:t xml:space="preserve">2.5.1.13. Уведомление об отсутствии в Едином государственном реестре недвижимости запрашиваемых сведений по объекту адресации (в случае аннулирования адреса объекта адресации по причине отказа в осуществлении кадастрового учета объекта адресации, если в течение срока приостановления не были устранены причины, препятствующие осуществлению государственного кадастрового учета, указанные в </w:t>
      </w:r>
      <w:hyperlink r:id="rId14" w:history="1">
        <w:r w:rsidRPr="00E74AAA">
          <w:rPr>
            <w:rFonts w:ascii="Times New Roman" w:hAnsi="Times New Roman" w:cs="Times New Roman"/>
            <w:sz w:val="26"/>
            <w:szCs w:val="26"/>
          </w:rPr>
          <w:t>пунктах 19</w:t>
        </w:r>
      </w:hyperlink>
      <w:r w:rsidRPr="00F717DC">
        <w:rPr>
          <w:rFonts w:ascii="Times New Roman" w:hAnsi="Times New Roman" w:cs="Times New Roman"/>
          <w:sz w:val="26"/>
          <w:szCs w:val="26"/>
        </w:rPr>
        <w:t xml:space="preserve"> и </w:t>
      </w:r>
      <w:hyperlink r:id="rId15" w:history="1">
        <w:r w:rsidRPr="00E74AAA">
          <w:rPr>
            <w:rFonts w:ascii="Times New Roman" w:hAnsi="Times New Roman" w:cs="Times New Roman"/>
            <w:sz w:val="26"/>
            <w:szCs w:val="26"/>
          </w:rPr>
          <w:t>35 части 1 статьи 26</w:t>
        </w:r>
      </w:hyperlink>
      <w:r w:rsidRPr="00F717DC">
        <w:rPr>
          <w:rFonts w:ascii="Times New Roman" w:hAnsi="Times New Roman" w:cs="Times New Roman"/>
          <w:sz w:val="26"/>
          <w:szCs w:val="26"/>
        </w:rPr>
        <w:t xml:space="preserve"> Федерального закона от 13.07.2015 N 218-ФЗ "О государственной регистрации недвижимости").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lastRenderedPageBreak/>
        <w:t xml:space="preserve">2.5.2. Документы, указанные в </w:t>
      </w:r>
      <w:hyperlink w:anchor="P85" w:history="1">
        <w:r w:rsidRPr="00E74AAA">
          <w:rPr>
            <w:rFonts w:ascii="Times New Roman" w:hAnsi="Times New Roman" w:cs="Times New Roman"/>
            <w:sz w:val="26"/>
            <w:szCs w:val="26"/>
          </w:rPr>
          <w:t>подпунктах 2.5.1.1</w:t>
        </w:r>
      </w:hyperlink>
      <w:r w:rsidRPr="00E74AAA">
        <w:rPr>
          <w:rFonts w:ascii="Times New Roman" w:hAnsi="Times New Roman" w:cs="Times New Roman"/>
          <w:sz w:val="26"/>
          <w:szCs w:val="26"/>
        </w:rPr>
        <w:t xml:space="preserve">, </w:t>
      </w:r>
      <w:hyperlink w:anchor="P86" w:history="1">
        <w:r w:rsidRPr="00E74AAA">
          <w:rPr>
            <w:rFonts w:ascii="Times New Roman" w:hAnsi="Times New Roman" w:cs="Times New Roman"/>
            <w:sz w:val="26"/>
            <w:szCs w:val="26"/>
          </w:rPr>
          <w:t>2.5.1.2</w:t>
        </w:r>
      </w:hyperlink>
      <w:r w:rsidRPr="00E74AAA">
        <w:rPr>
          <w:rFonts w:ascii="Times New Roman" w:hAnsi="Times New Roman" w:cs="Times New Roman"/>
          <w:sz w:val="26"/>
          <w:szCs w:val="26"/>
        </w:rPr>
        <w:t xml:space="preserve">, </w:t>
      </w:r>
      <w:hyperlink w:anchor="P87" w:history="1">
        <w:r w:rsidRPr="00E74AAA">
          <w:rPr>
            <w:rFonts w:ascii="Times New Roman" w:hAnsi="Times New Roman" w:cs="Times New Roman"/>
            <w:sz w:val="26"/>
            <w:szCs w:val="26"/>
          </w:rPr>
          <w:t>2.5.1.3</w:t>
        </w:r>
      </w:hyperlink>
      <w:r w:rsidRPr="00E74AAA">
        <w:rPr>
          <w:rFonts w:ascii="Times New Roman" w:hAnsi="Times New Roman" w:cs="Times New Roman"/>
          <w:sz w:val="26"/>
          <w:szCs w:val="26"/>
        </w:rPr>
        <w:t xml:space="preserve">, </w:t>
      </w:r>
      <w:hyperlink w:anchor="P88" w:history="1">
        <w:r w:rsidRPr="00E74AAA">
          <w:rPr>
            <w:rFonts w:ascii="Times New Roman" w:hAnsi="Times New Roman" w:cs="Times New Roman"/>
            <w:sz w:val="26"/>
            <w:szCs w:val="26"/>
          </w:rPr>
          <w:t>2.5.1.4 пункта 2.5.1 подраздела 2.5</w:t>
        </w:r>
      </w:hyperlink>
      <w:r w:rsidRPr="00F717DC">
        <w:rPr>
          <w:rFonts w:ascii="Times New Roman" w:hAnsi="Times New Roman" w:cs="Times New Roman"/>
          <w:sz w:val="26"/>
          <w:szCs w:val="26"/>
        </w:rPr>
        <w:t>, должны быть представлены заявителем самостоятельно.</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2.5.3. Документы (их копии или сведения, содержащиеся в них), указанные в </w:t>
      </w:r>
      <w:hyperlink w:anchor="P89" w:history="1">
        <w:r w:rsidRPr="00E74AAA">
          <w:rPr>
            <w:rFonts w:ascii="Times New Roman" w:hAnsi="Times New Roman" w:cs="Times New Roman"/>
            <w:sz w:val="26"/>
            <w:szCs w:val="26"/>
          </w:rPr>
          <w:t>подпунктах 2.5.1.5</w:t>
        </w:r>
      </w:hyperlink>
      <w:r w:rsidRPr="00E74AAA">
        <w:rPr>
          <w:rFonts w:ascii="Times New Roman" w:hAnsi="Times New Roman" w:cs="Times New Roman"/>
          <w:sz w:val="26"/>
          <w:szCs w:val="26"/>
        </w:rPr>
        <w:t xml:space="preserve">, </w:t>
      </w:r>
      <w:hyperlink w:anchor="P90" w:history="1">
        <w:r w:rsidRPr="00E74AAA">
          <w:rPr>
            <w:rFonts w:ascii="Times New Roman" w:hAnsi="Times New Roman" w:cs="Times New Roman"/>
            <w:sz w:val="26"/>
            <w:szCs w:val="26"/>
          </w:rPr>
          <w:t>2.5.1.6</w:t>
        </w:r>
      </w:hyperlink>
      <w:r w:rsidRPr="00E74AAA">
        <w:rPr>
          <w:rFonts w:ascii="Times New Roman" w:hAnsi="Times New Roman" w:cs="Times New Roman"/>
          <w:sz w:val="26"/>
          <w:szCs w:val="26"/>
        </w:rPr>
        <w:t xml:space="preserve">, </w:t>
      </w:r>
      <w:hyperlink w:anchor="P91" w:history="1">
        <w:r w:rsidRPr="00E74AAA">
          <w:rPr>
            <w:rFonts w:ascii="Times New Roman" w:hAnsi="Times New Roman" w:cs="Times New Roman"/>
            <w:sz w:val="26"/>
            <w:szCs w:val="26"/>
          </w:rPr>
          <w:t>2.5.1.7</w:t>
        </w:r>
      </w:hyperlink>
      <w:r w:rsidRPr="00E74AAA">
        <w:rPr>
          <w:rFonts w:ascii="Times New Roman" w:hAnsi="Times New Roman" w:cs="Times New Roman"/>
          <w:sz w:val="26"/>
          <w:szCs w:val="26"/>
        </w:rPr>
        <w:t xml:space="preserve">, </w:t>
      </w:r>
      <w:hyperlink w:anchor="P92" w:history="1">
        <w:r w:rsidRPr="00E74AAA">
          <w:rPr>
            <w:rFonts w:ascii="Times New Roman" w:hAnsi="Times New Roman" w:cs="Times New Roman"/>
            <w:sz w:val="26"/>
            <w:szCs w:val="26"/>
          </w:rPr>
          <w:t>2.5.1.8</w:t>
        </w:r>
      </w:hyperlink>
      <w:r w:rsidRPr="00E74AAA">
        <w:rPr>
          <w:rFonts w:ascii="Times New Roman" w:hAnsi="Times New Roman" w:cs="Times New Roman"/>
          <w:sz w:val="26"/>
          <w:szCs w:val="26"/>
        </w:rPr>
        <w:t xml:space="preserve">, </w:t>
      </w:r>
      <w:hyperlink w:anchor="P93" w:history="1">
        <w:r w:rsidRPr="00E74AAA">
          <w:rPr>
            <w:rFonts w:ascii="Times New Roman" w:hAnsi="Times New Roman" w:cs="Times New Roman"/>
            <w:sz w:val="26"/>
            <w:szCs w:val="26"/>
          </w:rPr>
          <w:t>2.5.1.9</w:t>
        </w:r>
      </w:hyperlink>
      <w:r w:rsidRPr="00E74AAA">
        <w:rPr>
          <w:rFonts w:ascii="Times New Roman" w:hAnsi="Times New Roman" w:cs="Times New Roman"/>
          <w:sz w:val="26"/>
          <w:szCs w:val="26"/>
        </w:rPr>
        <w:t xml:space="preserve">, </w:t>
      </w:r>
      <w:hyperlink w:anchor="P94" w:history="1">
        <w:r w:rsidRPr="00E74AAA">
          <w:rPr>
            <w:rFonts w:ascii="Times New Roman" w:hAnsi="Times New Roman" w:cs="Times New Roman"/>
            <w:sz w:val="26"/>
            <w:szCs w:val="26"/>
          </w:rPr>
          <w:t>2.5.1.10</w:t>
        </w:r>
      </w:hyperlink>
      <w:r w:rsidRPr="00E74AAA">
        <w:rPr>
          <w:rFonts w:ascii="Times New Roman" w:hAnsi="Times New Roman" w:cs="Times New Roman"/>
          <w:sz w:val="26"/>
          <w:szCs w:val="26"/>
        </w:rPr>
        <w:t xml:space="preserve">, </w:t>
      </w:r>
      <w:hyperlink w:anchor="P95" w:history="1">
        <w:r w:rsidRPr="00E74AAA">
          <w:rPr>
            <w:rFonts w:ascii="Times New Roman" w:hAnsi="Times New Roman" w:cs="Times New Roman"/>
            <w:sz w:val="26"/>
            <w:szCs w:val="26"/>
          </w:rPr>
          <w:t>2.5.1.11</w:t>
        </w:r>
      </w:hyperlink>
      <w:r w:rsidRPr="00E74AAA">
        <w:rPr>
          <w:rFonts w:ascii="Times New Roman" w:hAnsi="Times New Roman" w:cs="Times New Roman"/>
          <w:sz w:val="26"/>
          <w:szCs w:val="26"/>
        </w:rPr>
        <w:t xml:space="preserve">, </w:t>
      </w:r>
      <w:hyperlink w:anchor="P96" w:history="1">
        <w:r w:rsidRPr="00E74AAA">
          <w:rPr>
            <w:rFonts w:ascii="Times New Roman" w:hAnsi="Times New Roman" w:cs="Times New Roman"/>
            <w:sz w:val="26"/>
            <w:szCs w:val="26"/>
          </w:rPr>
          <w:t>2.5.1.12</w:t>
        </w:r>
      </w:hyperlink>
      <w:r w:rsidRPr="00E74AAA">
        <w:rPr>
          <w:rFonts w:ascii="Times New Roman" w:hAnsi="Times New Roman" w:cs="Times New Roman"/>
          <w:sz w:val="26"/>
          <w:szCs w:val="26"/>
        </w:rPr>
        <w:t xml:space="preserve">, </w:t>
      </w:r>
      <w:hyperlink w:anchor="P97" w:history="1">
        <w:r w:rsidRPr="00E74AAA">
          <w:rPr>
            <w:rFonts w:ascii="Times New Roman" w:hAnsi="Times New Roman" w:cs="Times New Roman"/>
            <w:sz w:val="26"/>
            <w:szCs w:val="26"/>
          </w:rPr>
          <w:t>2.5.1.13 пункта 2.5.1 подраздела 2.5</w:t>
        </w:r>
      </w:hyperlink>
      <w:r w:rsidRPr="00F717DC">
        <w:rPr>
          <w:rFonts w:ascii="Times New Roman" w:hAnsi="Times New Roman" w:cs="Times New Roman"/>
          <w:sz w:val="26"/>
          <w:szCs w:val="26"/>
        </w:rPr>
        <w:t xml:space="preserve"> настоящего Административного регламента, заявитель вправе представить самостоятельно по собственной инициативе. В случае если заявитель не представил указанные документы самостоятельно по собственной инициативе, они запрашиваются Администрацией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2.5.4.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Регионального портала, портала адресной системы. В этом случае документы подписываются электронной подписью в соответствии с законодательством Российской Федерации.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2.5.5. При предоставлении муниципальной услуги Администрация не вправе требовать от заявителя:</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представления документов или информации либо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6" w:history="1">
        <w:r w:rsidRPr="00E74AAA">
          <w:rPr>
            <w:rFonts w:ascii="Times New Roman" w:hAnsi="Times New Roman" w:cs="Times New Roman"/>
            <w:sz w:val="26"/>
            <w:szCs w:val="26"/>
          </w:rPr>
          <w:t>части 6 статьи 7</w:t>
        </w:r>
      </w:hyperlink>
      <w:r w:rsidR="00E74AAA">
        <w:rPr>
          <w:rFonts w:ascii="Times New Roman" w:hAnsi="Times New Roman" w:cs="Times New Roman"/>
          <w:sz w:val="26"/>
          <w:szCs w:val="26"/>
        </w:rPr>
        <w:t xml:space="preserve"> Закона №</w:t>
      </w:r>
      <w:r w:rsidRPr="00F717DC">
        <w:rPr>
          <w:rFonts w:ascii="Times New Roman" w:hAnsi="Times New Roman" w:cs="Times New Roman"/>
          <w:sz w:val="26"/>
          <w:szCs w:val="26"/>
        </w:rPr>
        <w:t xml:space="preserve"> 210-ФЗ;</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E74AAA">
          <w:rPr>
            <w:rFonts w:ascii="Times New Roman" w:hAnsi="Times New Roman" w:cs="Times New Roman"/>
            <w:sz w:val="26"/>
            <w:szCs w:val="26"/>
          </w:rPr>
          <w:t>части 1 статьи 9</w:t>
        </w:r>
      </w:hyperlink>
      <w:r w:rsidR="00E74AAA">
        <w:rPr>
          <w:rFonts w:ascii="Times New Roman" w:hAnsi="Times New Roman" w:cs="Times New Roman"/>
          <w:sz w:val="26"/>
          <w:szCs w:val="26"/>
        </w:rPr>
        <w:t xml:space="preserve"> Закона №</w:t>
      </w:r>
      <w:r w:rsidRPr="00F717DC">
        <w:rPr>
          <w:rFonts w:ascii="Times New Roman" w:hAnsi="Times New Roman" w:cs="Times New Roman"/>
          <w:sz w:val="26"/>
          <w:szCs w:val="26"/>
        </w:rPr>
        <w:t xml:space="preserve"> 210-ФЗ,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w:t>
      </w:r>
      <w:r w:rsidRPr="00F717DC">
        <w:rPr>
          <w:rFonts w:ascii="Times New Roman" w:hAnsi="Times New Roman" w:cs="Times New Roman"/>
          <w:sz w:val="26"/>
          <w:szCs w:val="26"/>
        </w:rPr>
        <w:lastRenderedPageBreak/>
        <w:t>комплект документов;</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2.6.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Услуги, которые являются необходимыми и обязательными для предоставления муниципальной услуги, отсутствуют.</w:t>
      </w:r>
    </w:p>
    <w:p w:rsidR="00D202F4" w:rsidRPr="00F717DC" w:rsidRDefault="00D202F4" w:rsidP="00F717DC">
      <w:pPr>
        <w:pStyle w:val="ConsPlusNormal"/>
        <w:ind w:firstLine="540"/>
        <w:jc w:val="both"/>
        <w:rPr>
          <w:rFonts w:ascii="Times New Roman" w:hAnsi="Times New Roman" w:cs="Times New Roman"/>
          <w:sz w:val="26"/>
          <w:szCs w:val="26"/>
        </w:rPr>
      </w:pPr>
      <w:bookmarkStart w:id="16" w:name="P111"/>
      <w:bookmarkEnd w:id="16"/>
      <w:r w:rsidRPr="00F717DC">
        <w:rPr>
          <w:rFonts w:ascii="Times New Roman" w:hAnsi="Times New Roman" w:cs="Times New Roman"/>
          <w:sz w:val="26"/>
          <w:szCs w:val="26"/>
        </w:rPr>
        <w:t>2.7. Исчерпывающий перечень оснований для отказа в приеме документов:</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2.7.1. 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2.7.2. Текст письменного (в том числе в форме электронного документа) заявления не поддается прочтению.</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bookmarkStart w:id="17" w:name="P115"/>
      <w:bookmarkEnd w:id="17"/>
      <w:r w:rsidRPr="00F717DC">
        <w:rPr>
          <w:rFonts w:ascii="Times New Roman" w:hAnsi="Times New Roman" w:cs="Times New Roman"/>
          <w:sz w:val="26"/>
          <w:szCs w:val="26"/>
        </w:rPr>
        <w:t>2.8.1. Перечень оснований для отказа в предоставлении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2.8.1.1. С заявлением о присвоении объекту адресации адреса обратилось лицо, не указанное в </w:t>
      </w:r>
      <w:hyperlink w:anchor="P51" w:history="1">
        <w:r w:rsidRPr="00E84635">
          <w:rPr>
            <w:rFonts w:ascii="Times New Roman" w:hAnsi="Times New Roman" w:cs="Times New Roman"/>
            <w:sz w:val="26"/>
            <w:szCs w:val="26"/>
          </w:rPr>
          <w:t>подразделе 1.2</w:t>
        </w:r>
      </w:hyperlink>
      <w:r w:rsidRPr="00F717DC">
        <w:rPr>
          <w:rFonts w:ascii="Times New Roman" w:hAnsi="Times New Roman" w:cs="Times New Roman"/>
          <w:sz w:val="26"/>
          <w:szCs w:val="26"/>
        </w:rPr>
        <w:t xml:space="preserve"> Административного регламента.</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2.8.1.2.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2.8.1.3.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2.8.1.4. Отсутствуют случаи и условия для присвоения объекту адресации адреса или аннулирования его адреса, указанные в </w:t>
      </w:r>
      <w:hyperlink r:id="rId18" w:history="1">
        <w:r w:rsidRPr="00E84635">
          <w:rPr>
            <w:rFonts w:ascii="Times New Roman" w:hAnsi="Times New Roman" w:cs="Times New Roman"/>
            <w:sz w:val="26"/>
            <w:szCs w:val="26"/>
          </w:rPr>
          <w:t>пунктах 5</w:t>
        </w:r>
      </w:hyperlink>
      <w:r w:rsidRPr="00E84635">
        <w:rPr>
          <w:rFonts w:ascii="Times New Roman" w:hAnsi="Times New Roman" w:cs="Times New Roman"/>
          <w:sz w:val="26"/>
          <w:szCs w:val="26"/>
        </w:rPr>
        <w:t xml:space="preserve">, </w:t>
      </w:r>
      <w:hyperlink r:id="rId19" w:history="1">
        <w:r w:rsidRPr="00E84635">
          <w:rPr>
            <w:rFonts w:ascii="Times New Roman" w:hAnsi="Times New Roman" w:cs="Times New Roman"/>
            <w:sz w:val="26"/>
            <w:szCs w:val="26"/>
          </w:rPr>
          <w:t>9</w:t>
        </w:r>
      </w:hyperlink>
      <w:r w:rsidRPr="00E84635">
        <w:rPr>
          <w:rFonts w:ascii="Times New Roman" w:hAnsi="Times New Roman" w:cs="Times New Roman"/>
          <w:sz w:val="26"/>
          <w:szCs w:val="26"/>
        </w:rPr>
        <w:t xml:space="preserve"> - </w:t>
      </w:r>
      <w:hyperlink r:id="rId20" w:history="1">
        <w:r w:rsidRPr="00E84635">
          <w:rPr>
            <w:rFonts w:ascii="Times New Roman" w:hAnsi="Times New Roman" w:cs="Times New Roman"/>
            <w:sz w:val="26"/>
            <w:szCs w:val="26"/>
          </w:rPr>
          <w:t>11</w:t>
        </w:r>
      </w:hyperlink>
      <w:r w:rsidRPr="00E84635">
        <w:rPr>
          <w:rFonts w:ascii="Times New Roman" w:hAnsi="Times New Roman" w:cs="Times New Roman"/>
          <w:sz w:val="26"/>
          <w:szCs w:val="26"/>
        </w:rPr>
        <w:t xml:space="preserve">, </w:t>
      </w:r>
      <w:hyperlink r:id="rId21" w:history="1">
        <w:r w:rsidRPr="00E84635">
          <w:rPr>
            <w:rFonts w:ascii="Times New Roman" w:hAnsi="Times New Roman" w:cs="Times New Roman"/>
            <w:sz w:val="26"/>
            <w:szCs w:val="26"/>
          </w:rPr>
          <w:t>16</w:t>
        </w:r>
      </w:hyperlink>
      <w:r w:rsidRPr="00E84635">
        <w:rPr>
          <w:rFonts w:ascii="Times New Roman" w:hAnsi="Times New Roman" w:cs="Times New Roman"/>
          <w:sz w:val="26"/>
          <w:szCs w:val="26"/>
        </w:rPr>
        <w:t xml:space="preserve"> - </w:t>
      </w:r>
      <w:hyperlink r:id="rId22" w:history="1">
        <w:r w:rsidRPr="00E84635">
          <w:rPr>
            <w:rFonts w:ascii="Times New Roman" w:hAnsi="Times New Roman" w:cs="Times New Roman"/>
            <w:sz w:val="26"/>
            <w:szCs w:val="26"/>
          </w:rPr>
          <w:t>18</w:t>
        </w:r>
      </w:hyperlink>
      <w:r w:rsidRPr="00E84635">
        <w:rPr>
          <w:rFonts w:ascii="Times New Roman" w:hAnsi="Times New Roman" w:cs="Times New Roman"/>
          <w:sz w:val="26"/>
          <w:szCs w:val="26"/>
        </w:rPr>
        <w:t xml:space="preserve">, </w:t>
      </w:r>
      <w:hyperlink r:id="rId23" w:history="1">
        <w:r w:rsidR="00E84635">
          <w:rPr>
            <w:rFonts w:ascii="Times New Roman" w:hAnsi="Times New Roman" w:cs="Times New Roman"/>
            <w:sz w:val="26"/>
            <w:szCs w:val="26"/>
          </w:rPr>
          <w:t>подпунктах «</w:t>
        </w:r>
        <w:r w:rsidRPr="00E84635">
          <w:rPr>
            <w:rFonts w:ascii="Times New Roman" w:hAnsi="Times New Roman" w:cs="Times New Roman"/>
            <w:sz w:val="26"/>
            <w:szCs w:val="26"/>
          </w:rPr>
          <w:t>а</w:t>
        </w:r>
        <w:r w:rsidR="00E84635">
          <w:rPr>
            <w:rFonts w:ascii="Times New Roman" w:hAnsi="Times New Roman" w:cs="Times New Roman"/>
            <w:sz w:val="26"/>
            <w:szCs w:val="26"/>
          </w:rPr>
          <w:t>»</w:t>
        </w:r>
      </w:hyperlink>
      <w:r w:rsidR="00E84635" w:rsidRPr="00E84635">
        <w:rPr>
          <w:rFonts w:ascii="Times New Roman" w:hAnsi="Times New Roman" w:cs="Times New Roman"/>
          <w:sz w:val="26"/>
          <w:szCs w:val="26"/>
        </w:rPr>
        <w:t xml:space="preserve"> </w:t>
      </w:r>
      <w:r w:rsidRPr="00E84635">
        <w:rPr>
          <w:rFonts w:ascii="Times New Roman" w:hAnsi="Times New Roman" w:cs="Times New Roman"/>
          <w:sz w:val="26"/>
          <w:szCs w:val="26"/>
        </w:rPr>
        <w:t xml:space="preserve">, </w:t>
      </w:r>
      <w:hyperlink r:id="rId24" w:history="1">
        <w:r w:rsidR="00E84635">
          <w:rPr>
            <w:rFonts w:ascii="Times New Roman" w:hAnsi="Times New Roman" w:cs="Times New Roman"/>
            <w:sz w:val="26"/>
            <w:szCs w:val="26"/>
          </w:rPr>
          <w:t>«</w:t>
        </w:r>
        <w:r w:rsidRPr="00E84635">
          <w:rPr>
            <w:rFonts w:ascii="Times New Roman" w:hAnsi="Times New Roman" w:cs="Times New Roman"/>
            <w:sz w:val="26"/>
            <w:szCs w:val="26"/>
          </w:rPr>
          <w:t>в</w:t>
        </w:r>
        <w:r w:rsidR="00E84635">
          <w:rPr>
            <w:rFonts w:ascii="Times New Roman" w:hAnsi="Times New Roman" w:cs="Times New Roman"/>
            <w:sz w:val="26"/>
            <w:szCs w:val="26"/>
          </w:rPr>
          <w:t>»</w:t>
        </w:r>
        <w:r w:rsidRPr="00E84635">
          <w:rPr>
            <w:rFonts w:ascii="Times New Roman" w:hAnsi="Times New Roman" w:cs="Times New Roman"/>
            <w:sz w:val="26"/>
            <w:szCs w:val="26"/>
          </w:rPr>
          <w:t xml:space="preserve"> пункта 14</w:t>
        </w:r>
      </w:hyperlink>
      <w:r w:rsidRPr="00F717DC">
        <w:rPr>
          <w:rFonts w:ascii="Times New Roman" w:hAnsi="Times New Roman" w:cs="Times New Roman"/>
          <w:sz w:val="26"/>
          <w:szCs w:val="26"/>
        </w:rPr>
        <w:t xml:space="preserve"> Правил присвоения, изменения и аннулирования адресов, утвержденных постановлением Правительства Росс</w:t>
      </w:r>
      <w:r w:rsidR="00E84635">
        <w:rPr>
          <w:rFonts w:ascii="Times New Roman" w:hAnsi="Times New Roman" w:cs="Times New Roman"/>
          <w:sz w:val="26"/>
          <w:szCs w:val="26"/>
        </w:rPr>
        <w:t>ийской Федерации от 19.11.2014 № 1221.</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2.8.2. Исчерпывающий перечень оснований для приостановления </w:t>
      </w:r>
      <w:r w:rsidRPr="00F717DC">
        <w:rPr>
          <w:rFonts w:ascii="Times New Roman" w:hAnsi="Times New Roman" w:cs="Times New Roman"/>
          <w:sz w:val="26"/>
          <w:szCs w:val="26"/>
        </w:rPr>
        <w:lastRenderedPageBreak/>
        <w:t>предоставления муниципальной услуги отсутствует.</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2.9. Размер платы, взимаемой за предоставление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Предоставление муниципальной услуги осуществляется на бесплатной основе.</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2.10. Срок предоставления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2.10.1. Максимальный срок предоставления муниципальной услуги составляет 12 рабочих дней со дня получения Администрацией заявления о выдаче решения о присвоении адреса объекту адресации, расположенному на территории муниципального образования, или аннулировании его адреса.</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2.10.2.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2.10.3. Срок и порядок регистрации запроса о предоставлении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Заявление, поступившее посредством почтовой или электронной связи, в том числе через официальный сайт Администрации, Единый портал, Региональный портал, портал адресной системы, подлежит обязательной регистрации в течение 1 рабочего дня с момента поступления его в Администрацию.</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2.11. Требования к помещениям для предоставления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2.11.1. Помещения для предоставления муниципальной услуги оснащаются местами для ожидания, заполнения запросов, информирования, приема заявителей (представителей заявителей).</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2.11.2.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2.11.3. Места для информирования должны быть оборудованы информационными стендами, содержащими следующую информацию:</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часы приема, контактные телефоны, адрес официального сайта Администрации в сети Интернет, адреса электронной почты;</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образцы заявлений и перечни документов, необходимых для предоставления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исчерпывающая информация о порядке предоставления муниципальной услуги в текстовом виде.</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2.11.4. Кабинеты (кабинки) приема заявителей должны быть оборудованы информационными табличками с указанием:</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номера кабинета (кабинки);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фамилии, имени и отчества специалиста, осуществляющего прием заявителей;</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дней и часов приема, времени перерыва на обед.</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2.11.5.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2.11.6.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w:t>
      </w:r>
      <w:hyperlink r:id="rId25" w:history="1">
        <w:r w:rsidRPr="00A319B1">
          <w:rPr>
            <w:rFonts w:ascii="Times New Roman" w:hAnsi="Times New Roman" w:cs="Times New Roman"/>
            <w:sz w:val="26"/>
            <w:szCs w:val="26"/>
          </w:rPr>
          <w:t>законом</w:t>
        </w:r>
      </w:hyperlink>
      <w:r w:rsidR="00A319B1">
        <w:rPr>
          <w:rFonts w:ascii="Times New Roman" w:hAnsi="Times New Roman" w:cs="Times New Roman"/>
          <w:sz w:val="26"/>
          <w:szCs w:val="26"/>
        </w:rPr>
        <w:t xml:space="preserve"> от 24.11.1995 № 181-ФЗ «</w:t>
      </w:r>
      <w:r w:rsidRPr="00F717DC">
        <w:rPr>
          <w:rFonts w:ascii="Times New Roman" w:hAnsi="Times New Roman" w:cs="Times New Roman"/>
          <w:sz w:val="26"/>
          <w:szCs w:val="26"/>
        </w:rPr>
        <w:t>О социальной защите и</w:t>
      </w:r>
      <w:r w:rsidR="00A319B1">
        <w:rPr>
          <w:rFonts w:ascii="Times New Roman" w:hAnsi="Times New Roman" w:cs="Times New Roman"/>
          <w:sz w:val="26"/>
          <w:szCs w:val="26"/>
        </w:rPr>
        <w:t>нвалидов в Российской Федерации»</w:t>
      </w:r>
      <w:r w:rsidRPr="00F717DC">
        <w:rPr>
          <w:rFonts w:ascii="Times New Roman" w:hAnsi="Times New Roman" w:cs="Times New Roman"/>
          <w:sz w:val="26"/>
          <w:szCs w:val="26"/>
        </w:rPr>
        <w:t>.</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lastRenderedPageBreak/>
        <w:t xml:space="preserve">2.12. Порядок получения консультаций по вопросам предоставления муниципальной услуги указан в </w:t>
      </w:r>
      <w:hyperlink w:anchor="P56" w:history="1">
        <w:r w:rsidRPr="00A319B1">
          <w:rPr>
            <w:rFonts w:ascii="Times New Roman" w:hAnsi="Times New Roman" w:cs="Times New Roman"/>
            <w:sz w:val="26"/>
            <w:szCs w:val="26"/>
          </w:rPr>
          <w:t>пункте 1.3.1 подраздела 1.3 раздела 1</w:t>
        </w:r>
      </w:hyperlink>
      <w:r w:rsidRPr="00F717DC">
        <w:rPr>
          <w:rFonts w:ascii="Times New Roman" w:hAnsi="Times New Roman" w:cs="Times New Roman"/>
          <w:sz w:val="26"/>
          <w:szCs w:val="26"/>
        </w:rPr>
        <w:t xml:space="preserve"> настоящего Административного регламента.</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2.13. Показатели доступности и качества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2.13.1. Показателями доступности муниципальной услуги являются:</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транспортная доступность к местам предоставления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наличие различных каналов получения информации о порядке получения муниципальной услуги и ходе ее предоставления;</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обеспечение для заявителя (представителя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 портала адресной системы;</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обеспечение доступности инвалидов к получению муниципальной услуги в соответствии с Федеральным </w:t>
      </w:r>
      <w:hyperlink r:id="rId26" w:history="1">
        <w:r w:rsidRPr="00A319B1">
          <w:rPr>
            <w:rFonts w:ascii="Times New Roman" w:hAnsi="Times New Roman" w:cs="Times New Roman"/>
            <w:sz w:val="26"/>
            <w:szCs w:val="26"/>
          </w:rPr>
          <w:t>законом</w:t>
        </w:r>
      </w:hyperlink>
      <w:r w:rsidR="00A319B1">
        <w:rPr>
          <w:rFonts w:ascii="Times New Roman" w:hAnsi="Times New Roman" w:cs="Times New Roman"/>
          <w:sz w:val="26"/>
          <w:szCs w:val="26"/>
        </w:rPr>
        <w:t xml:space="preserve"> от 24.11.1995 № 181-ФЗ «</w:t>
      </w:r>
      <w:r w:rsidRPr="00F717DC">
        <w:rPr>
          <w:rFonts w:ascii="Times New Roman" w:hAnsi="Times New Roman" w:cs="Times New Roman"/>
          <w:sz w:val="26"/>
          <w:szCs w:val="26"/>
        </w:rPr>
        <w:t>О социальной защите и</w:t>
      </w:r>
      <w:r w:rsidR="00A319B1">
        <w:rPr>
          <w:rFonts w:ascii="Times New Roman" w:hAnsi="Times New Roman" w:cs="Times New Roman"/>
          <w:sz w:val="26"/>
          <w:szCs w:val="26"/>
        </w:rPr>
        <w:t>нвалидов в Российской Федерации»</w:t>
      </w:r>
      <w:r w:rsidRPr="00F717DC">
        <w:rPr>
          <w:rFonts w:ascii="Times New Roman" w:hAnsi="Times New Roman" w:cs="Times New Roman"/>
          <w:sz w:val="26"/>
          <w:szCs w:val="26"/>
        </w:rPr>
        <w:t>;</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возможность получения муниципальной услуги в многофункциональном центре (в том числе не в полном объеме).</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2.13.2. Показателями качества муниципальной услуги являются:</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соблюдение срока предоставления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осуществление взаимодействия заявителя (представителя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2.13.3. Получение муниципальной услуги по экстерриториальному принципу невозможно.</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2.13.4. Получение муниципальной услуги посредством запроса о предоставлении нескольких муниципальных услуг (комплексного запроса) невозможно.</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2.14. Требования, учитывающие особенности предоставления муниципальной услуги в электронной форме и в многофункциональном центре.</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2.14.1. Особенности предоставления муниципальной услуги в многофункциональном центре.</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Муниципальная услуга не в полном объеме оказывается </w:t>
      </w:r>
      <w:r w:rsidR="00A319B1">
        <w:rPr>
          <w:rFonts w:ascii="Times New Roman" w:hAnsi="Times New Roman" w:cs="Times New Roman"/>
          <w:sz w:val="26"/>
          <w:szCs w:val="26"/>
        </w:rPr>
        <w:t>в КОГАУ «</w:t>
      </w:r>
      <w:r w:rsidRPr="00F717DC">
        <w:rPr>
          <w:rFonts w:ascii="Times New Roman" w:hAnsi="Times New Roman" w:cs="Times New Roman"/>
          <w:sz w:val="26"/>
          <w:szCs w:val="26"/>
        </w:rPr>
        <w:t>Многофункциональный центр предоставления госуда</w:t>
      </w:r>
      <w:r w:rsidR="00A319B1">
        <w:rPr>
          <w:rFonts w:ascii="Times New Roman" w:hAnsi="Times New Roman" w:cs="Times New Roman"/>
          <w:sz w:val="26"/>
          <w:szCs w:val="26"/>
        </w:rPr>
        <w:t>рственных и муниципальных услуг»</w:t>
      </w:r>
      <w:r w:rsidRPr="00F717DC">
        <w:rPr>
          <w:rFonts w:ascii="Times New Roman" w:hAnsi="Times New Roman" w:cs="Times New Roman"/>
          <w:sz w:val="26"/>
          <w:szCs w:val="26"/>
        </w:rPr>
        <w:t xml:space="preserve">, </w:t>
      </w:r>
      <w:r w:rsidR="001443E0">
        <w:rPr>
          <w:rFonts w:ascii="Times New Roman" w:hAnsi="Times New Roman" w:cs="Times New Roman"/>
          <w:sz w:val="26"/>
          <w:szCs w:val="26"/>
        </w:rPr>
        <w:t xml:space="preserve">почтовый адрес: 612370, Кировская область, пгт Санчурск, ул. Ленина, д. 57. </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Объем оказываемой услуги в многофункциональном центре определяется </w:t>
      </w:r>
      <w:hyperlink w:anchor="P174" w:history="1">
        <w:r w:rsidRPr="001443E0">
          <w:rPr>
            <w:rFonts w:ascii="Times New Roman" w:hAnsi="Times New Roman" w:cs="Times New Roman"/>
            <w:sz w:val="26"/>
            <w:szCs w:val="26"/>
          </w:rPr>
          <w:t>разделом 3</w:t>
        </w:r>
      </w:hyperlink>
      <w:r w:rsidRPr="00F717DC">
        <w:rPr>
          <w:rFonts w:ascii="Times New Roman" w:hAnsi="Times New Roman" w:cs="Times New Roman"/>
          <w:sz w:val="26"/>
          <w:szCs w:val="26"/>
        </w:rPr>
        <w:t xml:space="preserve"> настоящего Административного регламента.</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2.14.2. Особенности предоставления муниципальной услуги в электронной </w:t>
      </w:r>
      <w:r w:rsidRPr="00F717DC">
        <w:rPr>
          <w:rFonts w:ascii="Times New Roman" w:hAnsi="Times New Roman" w:cs="Times New Roman"/>
          <w:sz w:val="26"/>
          <w:szCs w:val="26"/>
        </w:rPr>
        <w:lastRenderedPageBreak/>
        <w:t>форме:</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получение информации о порядке и сроках предоставления муниципальной услуги в сети Интернет, в </w:t>
      </w:r>
      <w:r w:rsidR="00D319C2">
        <w:rPr>
          <w:rFonts w:ascii="Times New Roman" w:hAnsi="Times New Roman" w:cs="Times New Roman"/>
          <w:sz w:val="26"/>
          <w:szCs w:val="26"/>
        </w:rPr>
        <w:t>том числе на официальном сайте а</w:t>
      </w:r>
      <w:r w:rsidRPr="00F717DC">
        <w:rPr>
          <w:rFonts w:ascii="Times New Roman" w:hAnsi="Times New Roman" w:cs="Times New Roman"/>
          <w:sz w:val="26"/>
          <w:szCs w:val="26"/>
        </w:rPr>
        <w:t>дминистрации</w:t>
      </w:r>
      <w:r w:rsidR="00D319C2">
        <w:rPr>
          <w:rFonts w:ascii="Times New Roman" w:hAnsi="Times New Roman" w:cs="Times New Roman"/>
          <w:sz w:val="26"/>
          <w:szCs w:val="26"/>
        </w:rPr>
        <w:t xml:space="preserve"> Санчурского района</w:t>
      </w:r>
      <w:r w:rsidRPr="00F717DC">
        <w:rPr>
          <w:rFonts w:ascii="Times New Roman" w:hAnsi="Times New Roman" w:cs="Times New Roman"/>
          <w:sz w:val="26"/>
          <w:szCs w:val="26"/>
        </w:rPr>
        <w:t>, на Едином портале, Региональном портале, портале адресной системы;</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получение и копирование формы заявления, необходимого для получения муниципальной услуги в электронной форме, в сети Интернет, в </w:t>
      </w:r>
      <w:r w:rsidR="00D319C2">
        <w:rPr>
          <w:rFonts w:ascii="Times New Roman" w:hAnsi="Times New Roman" w:cs="Times New Roman"/>
          <w:sz w:val="26"/>
          <w:szCs w:val="26"/>
        </w:rPr>
        <w:t>том числе на официальном сайте а</w:t>
      </w:r>
      <w:r w:rsidRPr="00F717DC">
        <w:rPr>
          <w:rFonts w:ascii="Times New Roman" w:hAnsi="Times New Roman" w:cs="Times New Roman"/>
          <w:sz w:val="26"/>
          <w:szCs w:val="26"/>
        </w:rPr>
        <w:t>дминистрации</w:t>
      </w:r>
      <w:r w:rsidR="00D319C2">
        <w:rPr>
          <w:rFonts w:ascii="Times New Roman" w:hAnsi="Times New Roman" w:cs="Times New Roman"/>
          <w:sz w:val="26"/>
          <w:szCs w:val="26"/>
        </w:rPr>
        <w:t xml:space="preserve"> Санчурского района</w:t>
      </w:r>
      <w:r w:rsidRPr="00F717DC">
        <w:rPr>
          <w:rFonts w:ascii="Times New Roman" w:hAnsi="Times New Roman" w:cs="Times New Roman"/>
          <w:sz w:val="26"/>
          <w:szCs w:val="26"/>
        </w:rPr>
        <w:t>, на Едином портале, Региональном портале, портале адресной системы;</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 xml:space="preserve">представление заявления в электронной форме с использованием сети Интернет, в том числе Единого портала, Регионального портала, </w:t>
      </w:r>
      <w:r w:rsidR="001443E0">
        <w:rPr>
          <w:rFonts w:ascii="Times New Roman" w:hAnsi="Times New Roman" w:cs="Times New Roman"/>
          <w:sz w:val="26"/>
          <w:szCs w:val="26"/>
        </w:rPr>
        <w:t>портала адресной системы через «Личный кабинет пользователя»</w:t>
      </w:r>
      <w:r w:rsidRPr="00F717DC">
        <w:rPr>
          <w:rFonts w:ascii="Times New Roman" w:hAnsi="Times New Roman" w:cs="Times New Roman"/>
          <w:sz w:val="26"/>
          <w:szCs w:val="26"/>
        </w:rPr>
        <w:t>;</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осуществление с использованием Единого портала, Регионального портала, портала адресной системы мониторинга хода предоставле</w:t>
      </w:r>
      <w:r w:rsidR="001443E0">
        <w:rPr>
          <w:rFonts w:ascii="Times New Roman" w:hAnsi="Times New Roman" w:cs="Times New Roman"/>
          <w:sz w:val="26"/>
          <w:szCs w:val="26"/>
        </w:rPr>
        <w:t>ния муниципальной услуги через «Личный кабинет пользователя»</w:t>
      </w:r>
      <w:r w:rsidRPr="00F717DC">
        <w:rPr>
          <w:rFonts w:ascii="Times New Roman" w:hAnsi="Times New Roman" w:cs="Times New Roman"/>
          <w:sz w:val="26"/>
          <w:szCs w:val="26"/>
        </w:rPr>
        <w:t>.</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для физических лиц: простая электронная подпись либо усиленная квалифицированная подпись;</w:t>
      </w:r>
    </w:p>
    <w:p w:rsidR="00D202F4" w:rsidRPr="00F717DC" w:rsidRDefault="00D202F4" w:rsidP="00F717DC">
      <w:pPr>
        <w:pStyle w:val="ConsPlusNormal"/>
        <w:ind w:firstLine="540"/>
        <w:jc w:val="both"/>
        <w:rPr>
          <w:rFonts w:ascii="Times New Roman" w:hAnsi="Times New Roman" w:cs="Times New Roman"/>
          <w:sz w:val="26"/>
          <w:szCs w:val="26"/>
        </w:rPr>
      </w:pPr>
      <w:r w:rsidRPr="00F717DC">
        <w:rPr>
          <w:rFonts w:ascii="Times New Roman" w:hAnsi="Times New Roman" w:cs="Times New Roman"/>
          <w:sz w:val="26"/>
          <w:szCs w:val="26"/>
        </w:rPr>
        <w:t>для юридических лиц: усиленная квалифицированная подпись.</w:t>
      </w:r>
    </w:p>
    <w:p w:rsidR="00D202F4" w:rsidRPr="00435B2D" w:rsidRDefault="00D202F4">
      <w:pPr>
        <w:pStyle w:val="ConsPlusNormal"/>
        <w:jc w:val="both"/>
        <w:rPr>
          <w:rFonts w:ascii="Times New Roman" w:hAnsi="Times New Roman" w:cs="Times New Roman"/>
          <w:sz w:val="24"/>
          <w:szCs w:val="24"/>
        </w:rPr>
      </w:pPr>
    </w:p>
    <w:p w:rsidR="00D202F4" w:rsidRPr="001443E0" w:rsidRDefault="00D202F4" w:rsidP="001443E0">
      <w:pPr>
        <w:pStyle w:val="ConsPlusTitle"/>
        <w:jc w:val="center"/>
        <w:outlineLvl w:val="1"/>
        <w:rPr>
          <w:rFonts w:ascii="Times New Roman" w:hAnsi="Times New Roman" w:cs="Times New Roman"/>
          <w:sz w:val="26"/>
          <w:szCs w:val="26"/>
        </w:rPr>
      </w:pPr>
      <w:bookmarkStart w:id="18" w:name="P174"/>
      <w:bookmarkEnd w:id="18"/>
      <w:r w:rsidRPr="001443E0">
        <w:rPr>
          <w:rFonts w:ascii="Times New Roman" w:hAnsi="Times New Roman" w:cs="Times New Roman"/>
          <w:sz w:val="26"/>
          <w:szCs w:val="26"/>
        </w:rPr>
        <w:t>3. Состав, последовательность и сроки выполнения</w:t>
      </w:r>
      <w:r w:rsidR="001443E0">
        <w:rPr>
          <w:rFonts w:ascii="Times New Roman" w:hAnsi="Times New Roman" w:cs="Times New Roman"/>
          <w:sz w:val="26"/>
          <w:szCs w:val="26"/>
        </w:rPr>
        <w:t xml:space="preserve"> </w:t>
      </w:r>
      <w:r w:rsidRPr="001443E0">
        <w:rPr>
          <w:rFonts w:ascii="Times New Roman" w:hAnsi="Times New Roman" w:cs="Times New Roman"/>
          <w:sz w:val="26"/>
          <w:szCs w:val="26"/>
        </w:rPr>
        <w:t>административных процедур (действий), требования к порядку</w:t>
      </w:r>
      <w:r w:rsidR="001443E0">
        <w:rPr>
          <w:rFonts w:ascii="Times New Roman" w:hAnsi="Times New Roman" w:cs="Times New Roman"/>
          <w:sz w:val="26"/>
          <w:szCs w:val="26"/>
        </w:rPr>
        <w:t xml:space="preserve"> </w:t>
      </w:r>
      <w:r w:rsidRPr="001443E0">
        <w:rPr>
          <w:rFonts w:ascii="Times New Roman" w:hAnsi="Times New Roman" w:cs="Times New Roman"/>
          <w:sz w:val="26"/>
          <w:szCs w:val="26"/>
        </w:rPr>
        <w:t>их выполнения, в том числе особенности выполнения</w:t>
      </w:r>
      <w:r w:rsidR="001443E0">
        <w:rPr>
          <w:rFonts w:ascii="Times New Roman" w:hAnsi="Times New Roman" w:cs="Times New Roman"/>
          <w:sz w:val="26"/>
          <w:szCs w:val="26"/>
        </w:rPr>
        <w:t xml:space="preserve"> </w:t>
      </w:r>
      <w:r w:rsidRPr="001443E0">
        <w:rPr>
          <w:rFonts w:ascii="Times New Roman" w:hAnsi="Times New Roman" w:cs="Times New Roman"/>
          <w:sz w:val="26"/>
          <w:szCs w:val="26"/>
        </w:rPr>
        <w:t>административных процедур (действий) в электронной форме,</w:t>
      </w:r>
      <w:r w:rsidR="001443E0">
        <w:rPr>
          <w:rFonts w:ascii="Times New Roman" w:hAnsi="Times New Roman" w:cs="Times New Roman"/>
          <w:sz w:val="26"/>
          <w:szCs w:val="26"/>
        </w:rPr>
        <w:t xml:space="preserve"> </w:t>
      </w:r>
      <w:r w:rsidRPr="001443E0">
        <w:rPr>
          <w:rFonts w:ascii="Times New Roman" w:hAnsi="Times New Roman" w:cs="Times New Roman"/>
          <w:sz w:val="26"/>
          <w:szCs w:val="26"/>
        </w:rPr>
        <w:t>а также особенности выполнения административных процедур</w:t>
      </w:r>
      <w:r w:rsidR="001443E0">
        <w:rPr>
          <w:rFonts w:ascii="Times New Roman" w:hAnsi="Times New Roman" w:cs="Times New Roman"/>
          <w:sz w:val="26"/>
          <w:szCs w:val="26"/>
        </w:rPr>
        <w:t xml:space="preserve"> </w:t>
      </w:r>
      <w:r w:rsidRPr="001443E0">
        <w:rPr>
          <w:rFonts w:ascii="Times New Roman" w:hAnsi="Times New Roman" w:cs="Times New Roman"/>
          <w:sz w:val="26"/>
          <w:szCs w:val="26"/>
        </w:rPr>
        <w:t>в многофункциональных центрах</w:t>
      </w:r>
    </w:p>
    <w:p w:rsidR="00D202F4" w:rsidRPr="001443E0" w:rsidRDefault="00D202F4" w:rsidP="001443E0">
      <w:pPr>
        <w:pStyle w:val="ConsPlusNormal"/>
        <w:jc w:val="both"/>
        <w:rPr>
          <w:rFonts w:ascii="Times New Roman" w:hAnsi="Times New Roman" w:cs="Times New Roman"/>
          <w:sz w:val="26"/>
          <w:szCs w:val="26"/>
        </w:rPr>
      </w:pPr>
    </w:p>
    <w:p w:rsidR="00D202F4" w:rsidRPr="001443E0" w:rsidRDefault="00D202F4" w:rsidP="001443E0">
      <w:pPr>
        <w:pStyle w:val="ConsPlusTitle"/>
        <w:ind w:firstLine="540"/>
        <w:jc w:val="both"/>
        <w:outlineLvl w:val="2"/>
        <w:rPr>
          <w:rFonts w:ascii="Times New Roman" w:hAnsi="Times New Roman" w:cs="Times New Roman"/>
          <w:sz w:val="26"/>
          <w:szCs w:val="26"/>
        </w:rPr>
      </w:pPr>
      <w:r w:rsidRPr="001443E0">
        <w:rPr>
          <w:rFonts w:ascii="Times New Roman" w:hAnsi="Times New Roman" w:cs="Times New Roman"/>
          <w:sz w:val="26"/>
          <w:szCs w:val="26"/>
        </w:rPr>
        <w:t>3.1. Описание последовательности действий при предоставлении муниципальной услуги.</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Предоставление муниципальной услуги включает в себя следующие административные процедуры:</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прием и регистрация заявления и представленных документов;</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направление межведомственных запросов;</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рассмотрение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или аннулировании его адреса;</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регистрация и выдача документов заявителю (представителю заявителя).</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Перечень административных процедур (действий) при предоставлении муниципальной услуги в электронной форме:</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прием и регистрация заявления и представленных документов;</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направление межведомственных запросов;</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рассмотрение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или аннулировании его адреса;</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регистрация и выдача документов заявителю.</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Перечень процедур (действий), выполняемых многофункциональным центром:</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прием и регистрация заявления и представленных документов;</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lastRenderedPageBreak/>
        <w:t>выдача документов.</w:t>
      </w:r>
    </w:p>
    <w:p w:rsidR="00D202F4" w:rsidRPr="001443E0" w:rsidRDefault="00D202F4" w:rsidP="001443E0">
      <w:pPr>
        <w:pStyle w:val="ConsPlusTitle"/>
        <w:ind w:firstLine="540"/>
        <w:jc w:val="both"/>
        <w:outlineLvl w:val="2"/>
        <w:rPr>
          <w:rFonts w:ascii="Times New Roman" w:hAnsi="Times New Roman" w:cs="Times New Roman"/>
          <w:sz w:val="26"/>
          <w:szCs w:val="26"/>
        </w:rPr>
      </w:pPr>
      <w:r w:rsidRPr="001443E0">
        <w:rPr>
          <w:rFonts w:ascii="Times New Roman" w:hAnsi="Times New Roman" w:cs="Times New Roman"/>
          <w:sz w:val="26"/>
          <w:szCs w:val="26"/>
        </w:rPr>
        <w:t>3.2. Описание последовательности административных действий при приеме и регистрации заявления и представленных документов.</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Основанием для начала административной процедуры является обращение заявителя (представителя заявителя) с заявлением и комплектом документов, необходимых для предоставления муниципальной услуги, в Администрацию.</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 xml:space="preserve">Специалист, ответственный за прием и регистрацию документов, устанавливает наличие оснований для отказа в приеме документов, указанных в </w:t>
      </w:r>
      <w:hyperlink w:anchor="P111" w:history="1">
        <w:r w:rsidRPr="00D752E2">
          <w:rPr>
            <w:rFonts w:ascii="Times New Roman" w:hAnsi="Times New Roman" w:cs="Times New Roman"/>
            <w:sz w:val="26"/>
            <w:szCs w:val="26"/>
          </w:rPr>
          <w:t>подразделе 2.7</w:t>
        </w:r>
      </w:hyperlink>
      <w:r w:rsidRPr="001443E0">
        <w:rPr>
          <w:rFonts w:ascii="Times New Roman" w:hAnsi="Times New Roman" w:cs="Times New Roman"/>
          <w:sz w:val="26"/>
          <w:szCs w:val="26"/>
        </w:rPr>
        <w:t xml:space="preserve"> настоящего Административного регламента.</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При наличии оснований для отказа в приеме документов специалист, ответственный за прием и регистрацию документов, объясняет заявителю (представителю заявителя) содержание выявленных недостатков в представленных документах, предлагает принять меры по их устранению и возвращает пакет документов.</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Срок выполнения административной процедуры не может превышать 1 рабочий день с момента приема заявления.</w:t>
      </w:r>
    </w:p>
    <w:p w:rsidR="00D202F4" w:rsidRPr="001443E0" w:rsidRDefault="00D202F4" w:rsidP="001443E0">
      <w:pPr>
        <w:pStyle w:val="ConsPlusTitle"/>
        <w:ind w:firstLine="540"/>
        <w:jc w:val="both"/>
        <w:outlineLvl w:val="2"/>
        <w:rPr>
          <w:rFonts w:ascii="Times New Roman" w:hAnsi="Times New Roman" w:cs="Times New Roman"/>
          <w:sz w:val="26"/>
          <w:szCs w:val="26"/>
        </w:rPr>
      </w:pPr>
      <w:bookmarkStart w:id="19" w:name="P202"/>
      <w:bookmarkEnd w:id="19"/>
      <w:r w:rsidRPr="001443E0">
        <w:rPr>
          <w:rFonts w:ascii="Times New Roman" w:hAnsi="Times New Roman" w:cs="Times New Roman"/>
          <w:sz w:val="26"/>
          <w:szCs w:val="26"/>
        </w:rPr>
        <w:t>3.3. Описание последовательности административных действий при направлении межведомственных запросов.</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(представителем заявителя) по собственной инициативе.</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Результатом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Срок выполнения административной процедуры не может превышать 3 дня с момента поступления зарегистрированного заявления.</w:t>
      </w:r>
    </w:p>
    <w:p w:rsidR="00D202F4" w:rsidRPr="001443E0" w:rsidRDefault="00D202F4" w:rsidP="001443E0">
      <w:pPr>
        <w:pStyle w:val="ConsPlusTitle"/>
        <w:ind w:firstLine="540"/>
        <w:jc w:val="both"/>
        <w:outlineLvl w:val="2"/>
        <w:rPr>
          <w:rFonts w:ascii="Times New Roman" w:hAnsi="Times New Roman" w:cs="Times New Roman"/>
          <w:sz w:val="26"/>
          <w:szCs w:val="26"/>
        </w:rPr>
      </w:pPr>
      <w:r w:rsidRPr="001443E0">
        <w:rPr>
          <w:rFonts w:ascii="Times New Roman" w:hAnsi="Times New Roman" w:cs="Times New Roman"/>
          <w:sz w:val="26"/>
          <w:szCs w:val="26"/>
        </w:rPr>
        <w:t>3.4. Описание последовательности административных действий при рассмотрении заявления и представленных документов и принятии решения о присвоении адреса объекту адресации, расположенному на территории муниципа</w:t>
      </w:r>
      <w:r w:rsidR="000618B6">
        <w:rPr>
          <w:rFonts w:ascii="Times New Roman" w:hAnsi="Times New Roman" w:cs="Times New Roman"/>
          <w:sz w:val="26"/>
          <w:szCs w:val="26"/>
        </w:rPr>
        <w:t>льного образования Санчурское городское поселение Санчурского муниципального района Кировской области</w:t>
      </w:r>
      <w:r w:rsidRPr="001443E0">
        <w:rPr>
          <w:rFonts w:ascii="Times New Roman" w:hAnsi="Times New Roman" w:cs="Times New Roman"/>
          <w:sz w:val="26"/>
          <w:szCs w:val="26"/>
        </w:rPr>
        <w:t>, или аннулировании его адреса.</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 xml:space="preserve">3.4.1. 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 ответственному за предоставление </w:t>
      </w:r>
      <w:r w:rsidRPr="001443E0">
        <w:rPr>
          <w:rFonts w:ascii="Times New Roman" w:hAnsi="Times New Roman" w:cs="Times New Roman"/>
          <w:sz w:val="26"/>
          <w:szCs w:val="26"/>
        </w:rPr>
        <w:lastRenderedPageBreak/>
        <w:t>муниципальной услуги.</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 xml:space="preserve">3.4.2. По результатам анализа полученных документов специалист, ответственный за предоставление муниципальной услуги, проверяет наличие оснований для отказа в предоставлении муниципальной услуги, указанных в </w:t>
      </w:r>
      <w:hyperlink w:anchor="P115" w:history="1">
        <w:r w:rsidRPr="0075209F">
          <w:rPr>
            <w:rFonts w:ascii="Times New Roman" w:hAnsi="Times New Roman" w:cs="Times New Roman"/>
            <w:sz w:val="26"/>
            <w:szCs w:val="26"/>
          </w:rPr>
          <w:t>пункте 2.8.1</w:t>
        </w:r>
      </w:hyperlink>
      <w:r w:rsidRPr="001443E0">
        <w:rPr>
          <w:rFonts w:ascii="Times New Roman" w:hAnsi="Times New Roman" w:cs="Times New Roman"/>
          <w:sz w:val="26"/>
          <w:szCs w:val="26"/>
        </w:rPr>
        <w:t xml:space="preserve"> настоящего Административного регламента, в том числе:</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 xml:space="preserve">- определяет местоположение объекта адресации на электронном адресном плане муниципального образования </w:t>
      </w:r>
      <w:r w:rsidR="00C767B5">
        <w:rPr>
          <w:rFonts w:ascii="Times New Roman" w:hAnsi="Times New Roman" w:cs="Times New Roman"/>
          <w:sz w:val="26"/>
          <w:szCs w:val="26"/>
        </w:rPr>
        <w:t>Санчурское городское поселение Санчурского муниципального района Кировской области</w:t>
      </w:r>
      <w:r w:rsidRPr="001443E0">
        <w:rPr>
          <w:rFonts w:ascii="Times New Roman" w:hAnsi="Times New Roman" w:cs="Times New Roman"/>
          <w:sz w:val="26"/>
          <w:szCs w:val="26"/>
        </w:rPr>
        <w:t>;</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 проводит осмотр местонахождения объекта адресации (при необходимости);</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 xml:space="preserve">- заносит сведения о местоположении границы объекта адресации на адресный план муниципального образования </w:t>
      </w:r>
      <w:r w:rsidR="00C767B5">
        <w:rPr>
          <w:rFonts w:ascii="Times New Roman" w:hAnsi="Times New Roman" w:cs="Times New Roman"/>
          <w:sz w:val="26"/>
          <w:szCs w:val="26"/>
        </w:rPr>
        <w:t>Санчурское городское поселение Санчурского муниципального района Кировской области</w:t>
      </w:r>
      <w:r w:rsidR="00C767B5" w:rsidRPr="001443E0">
        <w:rPr>
          <w:rFonts w:ascii="Times New Roman" w:hAnsi="Times New Roman" w:cs="Times New Roman"/>
          <w:sz w:val="26"/>
          <w:szCs w:val="26"/>
        </w:rPr>
        <w:t xml:space="preserve"> </w:t>
      </w:r>
      <w:r w:rsidRPr="001443E0">
        <w:rPr>
          <w:rFonts w:ascii="Times New Roman" w:hAnsi="Times New Roman" w:cs="Times New Roman"/>
          <w:sz w:val="26"/>
          <w:szCs w:val="26"/>
        </w:rPr>
        <w:t>(бумажный носитель);</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 осуществляет подготовку решения о присвоении объекту адресации адреса или его аннулировании;</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 вносит сведения о присвоенном адресе в государственный адресный реестр с использованием федеральной информационной адресной системы.</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 xml:space="preserve">3.4.3. В случае наличия оснований для отказа в предоставлении муниципальной услуги, указанных в </w:t>
      </w:r>
      <w:hyperlink w:anchor="P115" w:history="1">
        <w:r w:rsidRPr="00C767B5">
          <w:rPr>
            <w:rFonts w:ascii="Times New Roman" w:hAnsi="Times New Roman" w:cs="Times New Roman"/>
            <w:sz w:val="26"/>
            <w:szCs w:val="26"/>
          </w:rPr>
          <w:t>пункте 2.8.1</w:t>
        </w:r>
      </w:hyperlink>
      <w:r w:rsidRPr="001443E0">
        <w:rPr>
          <w:rFonts w:ascii="Times New Roman" w:hAnsi="Times New Roman" w:cs="Times New Roman"/>
          <w:sz w:val="26"/>
          <w:szCs w:val="26"/>
        </w:rPr>
        <w:t xml:space="preserve">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присвоении объекту адресации адреса или аннулировании его адреса.</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 xml:space="preserve">3.4.4. В случае отсутствия оснований для отказа в предоставлении муниципальной услуги, указанных в </w:t>
      </w:r>
      <w:hyperlink w:anchor="P115" w:history="1">
        <w:r w:rsidRPr="00C767B5">
          <w:rPr>
            <w:rFonts w:ascii="Times New Roman" w:hAnsi="Times New Roman" w:cs="Times New Roman"/>
            <w:sz w:val="26"/>
            <w:szCs w:val="26"/>
          </w:rPr>
          <w:t>пункте 2.8.1</w:t>
        </w:r>
      </w:hyperlink>
      <w:r w:rsidRPr="001443E0">
        <w:rPr>
          <w:rFonts w:ascii="Times New Roman" w:hAnsi="Times New Roman" w:cs="Times New Roman"/>
          <w:sz w:val="26"/>
          <w:szCs w:val="26"/>
        </w:rPr>
        <w:t xml:space="preserve"> настоящего Административного регламента, специалист, ответственный за предоставление муниципальной услуги, осуществляет подготовку решения о присвоении адреса объекту адресации, расположенному на территории муниципального образования, или аннулировании его адреса и направляет на согласование и утверждение в соответствии с установленным порядком.</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3.4.5. Результатом выполнения административной процедуры является принятие Администрацией решения о присвоении объекту адресации адреса или его аннулировании в форм</w:t>
      </w:r>
      <w:r w:rsidR="00C767B5">
        <w:rPr>
          <w:rFonts w:ascii="Times New Roman" w:hAnsi="Times New Roman" w:cs="Times New Roman"/>
          <w:sz w:val="26"/>
          <w:szCs w:val="26"/>
        </w:rPr>
        <w:t xml:space="preserve">е распоряжения </w:t>
      </w:r>
      <w:r w:rsidRPr="001443E0">
        <w:rPr>
          <w:rFonts w:ascii="Times New Roman" w:hAnsi="Times New Roman" w:cs="Times New Roman"/>
          <w:sz w:val="26"/>
          <w:szCs w:val="26"/>
        </w:rPr>
        <w:t xml:space="preserve"> Администрации либо решения об отказе в присвоении объекту адресации адреса или аннулировании его адреса.</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3.4.6. Срок выполнения действий не может превышать 7 рабочих дней с момента поступления документов (сведений, информации), полученных в порядке межведомственного взаимодействия.</w:t>
      </w:r>
    </w:p>
    <w:p w:rsidR="00D202F4" w:rsidRPr="001443E0" w:rsidRDefault="00D202F4" w:rsidP="001443E0">
      <w:pPr>
        <w:pStyle w:val="ConsPlusTitle"/>
        <w:ind w:firstLine="540"/>
        <w:jc w:val="both"/>
        <w:outlineLvl w:val="2"/>
        <w:rPr>
          <w:rFonts w:ascii="Times New Roman" w:hAnsi="Times New Roman" w:cs="Times New Roman"/>
          <w:sz w:val="26"/>
          <w:szCs w:val="26"/>
        </w:rPr>
      </w:pPr>
      <w:r w:rsidRPr="001443E0">
        <w:rPr>
          <w:rFonts w:ascii="Times New Roman" w:hAnsi="Times New Roman" w:cs="Times New Roman"/>
          <w:sz w:val="26"/>
          <w:szCs w:val="26"/>
        </w:rPr>
        <w:t>3.5. Описание последовательности административных действий при регистрации и выдаче документов заявителю.</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 и выдаются (направляются) заявителю (представителю заявителя).</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w:t>
      </w:r>
    </w:p>
    <w:p w:rsidR="00D202F4" w:rsidRPr="001443E0" w:rsidRDefault="00D202F4" w:rsidP="001443E0">
      <w:pPr>
        <w:pStyle w:val="ConsPlusTitle"/>
        <w:ind w:firstLine="540"/>
        <w:jc w:val="both"/>
        <w:outlineLvl w:val="2"/>
        <w:rPr>
          <w:rFonts w:ascii="Times New Roman" w:hAnsi="Times New Roman" w:cs="Times New Roman"/>
          <w:sz w:val="26"/>
          <w:szCs w:val="26"/>
        </w:rPr>
      </w:pPr>
      <w:r w:rsidRPr="001443E0">
        <w:rPr>
          <w:rFonts w:ascii="Times New Roman" w:hAnsi="Times New Roman" w:cs="Times New Roman"/>
          <w:sz w:val="26"/>
          <w:szCs w:val="26"/>
        </w:rPr>
        <w:t>3.6. Порядок осуществления административных процедур (действий) в электронной форме, в том числе с использованием Единого портала, Регионального портала, портала адресной системы.</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lastRenderedPageBreak/>
        <w:t>Информация о муниципальной услуге размещается на Едином портале, Региональном портале, портале адресной системы.</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пользователя" Единого портала, Регионального портала, портала адресной системы.</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3.6.1. Описание последовательности действий при приеме и регистрации заявления и представленных документов.</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Регионального портала, портала адресной системы.</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3.6.2. Описание последовательности действий при формировании и направлении межведомственных запросов.</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 xml:space="preserve">Взаимодействие органов местного самоуправления и организаций, участвующих в предоставлении муниципальной услуги, осуществляется в соответствии с </w:t>
      </w:r>
      <w:hyperlink w:anchor="P202" w:history="1">
        <w:r w:rsidRPr="00C767B5">
          <w:rPr>
            <w:rFonts w:ascii="Times New Roman" w:hAnsi="Times New Roman" w:cs="Times New Roman"/>
            <w:sz w:val="26"/>
            <w:szCs w:val="26"/>
          </w:rPr>
          <w:t>подразделом 3.3 раздела 3</w:t>
        </w:r>
      </w:hyperlink>
      <w:r w:rsidRPr="001443E0">
        <w:rPr>
          <w:rFonts w:ascii="Times New Roman" w:hAnsi="Times New Roman" w:cs="Times New Roman"/>
          <w:sz w:val="26"/>
          <w:szCs w:val="26"/>
        </w:rPr>
        <w:t xml:space="preserve"> настоящего Административного регламента.</w:t>
      </w:r>
    </w:p>
    <w:p w:rsidR="00D202F4" w:rsidRPr="001443E0" w:rsidRDefault="006B4E35" w:rsidP="001443E0">
      <w:pPr>
        <w:pStyle w:val="ConsPlusNormal"/>
        <w:ind w:firstLine="540"/>
        <w:jc w:val="both"/>
        <w:rPr>
          <w:rFonts w:ascii="Times New Roman" w:hAnsi="Times New Roman" w:cs="Times New Roman"/>
          <w:sz w:val="26"/>
          <w:szCs w:val="26"/>
        </w:rPr>
      </w:pPr>
      <w:hyperlink r:id="rId27" w:history="1">
        <w:r w:rsidR="00D202F4" w:rsidRPr="00C767B5">
          <w:rPr>
            <w:rFonts w:ascii="Times New Roman" w:hAnsi="Times New Roman" w:cs="Times New Roman"/>
            <w:sz w:val="26"/>
            <w:szCs w:val="26"/>
          </w:rPr>
          <w:t>3.6.3</w:t>
        </w:r>
      </w:hyperlink>
      <w:r w:rsidR="00D202F4" w:rsidRPr="00C767B5">
        <w:rPr>
          <w:rFonts w:ascii="Times New Roman" w:hAnsi="Times New Roman" w:cs="Times New Roman"/>
          <w:sz w:val="26"/>
          <w:szCs w:val="26"/>
        </w:rPr>
        <w:t xml:space="preserve">. </w:t>
      </w:r>
      <w:r w:rsidR="00D202F4" w:rsidRPr="001443E0">
        <w:rPr>
          <w:rFonts w:ascii="Times New Roman" w:hAnsi="Times New Roman" w:cs="Times New Roman"/>
          <w:sz w:val="26"/>
          <w:szCs w:val="26"/>
        </w:rPr>
        <w:t>Описание последовательности действий при регистрации и выдаче документов заявителю.</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Решение о присвоении адреса объекту адресации, расположенному на территории муниципального образования, или аннулировании его адреса либо об отказе в присвоении объекту адресации или аннулировании его адреса после подписи уполномоченного должностного лица направляется на регистрацию в установленном порядке и выдается (направляется) заявителю (представителю заявителя).</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В случае представления документов через Единый портал, Региональный портал, портал адресной системы результат предоставления муниципальной услуги направляется заявителю в "Личный кабинет пользователя" Единого портала, Регионального портала, портала адресной системы.</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Срок выполнения административной процедуры не может превышать 2 рабочих дня с момента после подписи уполномоченного должностного лица.</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Сроки выполнения административных процедур, предусмотренные настоящим Административным регламентом, распространяются в том числе на сроки предоставления муниципальных услуг в электронной форме.</w:t>
      </w:r>
    </w:p>
    <w:p w:rsidR="00D202F4" w:rsidRPr="001443E0" w:rsidRDefault="00D202F4" w:rsidP="001443E0">
      <w:pPr>
        <w:pStyle w:val="ConsPlusTitle"/>
        <w:ind w:firstLine="540"/>
        <w:jc w:val="both"/>
        <w:outlineLvl w:val="2"/>
        <w:rPr>
          <w:rFonts w:ascii="Times New Roman" w:hAnsi="Times New Roman" w:cs="Times New Roman"/>
          <w:sz w:val="26"/>
          <w:szCs w:val="26"/>
        </w:rPr>
      </w:pPr>
      <w:r w:rsidRPr="001443E0">
        <w:rPr>
          <w:rFonts w:ascii="Times New Roman" w:hAnsi="Times New Roman" w:cs="Times New Roman"/>
          <w:sz w:val="26"/>
          <w:szCs w:val="26"/>
        </w:rPr>
        <w:t>3.7. Описание административных процедур (действий), выполняемых многофункциональными центрами.</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3.7.1. Описание последовательности действий при приеме и регистрации заявления и представленных документов.</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lastRenderedPageBreak/>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документа, удостоверяющего личность заявителя (его представителя);</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документа, подтверждающего полномочия представителя заявителя.</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Специалист, ответственный за прием и регистрацию документов:</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регистрирует в установленном порядке поступившие документы;</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оформляет уведомление о приеме документов и передает его заявителю;</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направляет заявление на предоставление муниципальной услуги и комплект необходимых документов в Администрацию.</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Результатом выполнения административной процедуры будут являться регистрация поступивших документов и выдача (направление) уведомления о приеме документов.</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Срок выполнения административной процедуры не может превышать 2 рабочих дня с момента поступления в многофункциональный центр заявления с документами.</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3.7.2. Описание последовательности действий при выдаче документов заявителю.</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документ, удостоверяющий личность заявителя либо его представителя;</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документ, подтверждающий полномочия представителя заявителя.</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D202F4" w:rsidRPr="001443E0" w:rsidRDefault="00D202F4" w:rsidP="001443E0">
      <w:pPr>
        <w:pStyle w:val="ConsPlusTitle"/>
        <w:ind w:firstLine="540"/>
        <w:jc w:val="both"/>
        <w:outlineLvl w:val="2"/>
        <w:rPr>
          <w:rFonts w:ascii="Times New Roman" w:hAnsi="Times New Roman" w:cs="Times New Roman"/>
          <w:sz w:val="26"/>
          <w:szCs w:val="26"/>
        </w:rPr>
      </w:pPr>
      <w:r w:rsidRPr="001443E0">
        <w:rPr>
          <w:rFonts w:ascii="Times New Roman" w:hAnsi="Times New Roman" w:cs="Times New Roman"/>
          <w:sz w:val="26"/>
          <w:szCs w:val="26"/>
        </w:rPr>
        <w:t>3.8. Особенности выполнения административных процедур (действий) в многофункциональном центре.</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В случае подачи запроса на предоставление муниципальной услуги через многофункциональный центр:</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 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 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D202F4" w:rsidRPr="001443E0" w:rsidRDefault="00D202F4" w:rsidP="001443E0">
      <w:pPr>
        <w:pStyle w:val="ConsPlusTitle"/>
        <w:ind w:firstLine="540"/>
        <w:jc w:val="both"/>
        <w:outlineLvl w:val="2"/>
        <w:rPr>
          <w:rFonts w:ascii="Times New Roman" w:hAnsi="Times New Roman" w:cs="Times New Roman"/>
          <w:sz w:val="26"/>
          <w:szCs w:val="26"/>
        </w:rPr>
      </w:pPr>
      <w:r w:rsidRPr="001443E0">
        <w:rPr>
          <w:rFonts w:ascii="Times New Roman" w:hAnsi="Times New Roman" w:cs="Times New Roman"/>
          <w:sz w:val="26"/>
          <w:szCs w:val="26"/>
        </w:rPr>
        <w:t>3.9. Порядок исправления допущенных опечаток и ошибок в выданных в результате предоставления муниципальной услуги документах.</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В случае необходимости внесения изменений в решение о присвоении адреса объекту адресации, расположенному на территории муниципального образования, или аннулировании его адреса либо в решение об отказе в присвоении объекту адресации или аннулировании его адреса в связи с допущенными опечатками и (или) ошибками в тексте решения заявитель направляет заявление.</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Заявление может быть подано посредством Единого портала, Регионального портала, портала адресной системы, через многофункциональный центр, а также непосредственно в Администрацию.</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lastRenderedPageBreak/>
        <w:t>В случае внесения изменений в решение о присвоении адреса объекту адресации, расположенному на территории муниципального образования, или аннулировании его адреса либо в решение об отказе в присвоении объекту адресации или аннулировании его адреса в части исправления допущенных опечаток и ошибок по инициативе Администрации в адрес заявителя направляется копия такого решения.</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Срок внесения изменений в решение составляет 5 рабочих дней с момента выявления допущенных опечаток и ошибок или регистрации заявления, поступившего от заявителя (представителя заявителя).</w:t>
      </w:r>
    </w:p>
    <w:p w:rsidR="00D202F4" w:rsidRPr="001443E0" w:rsidRDefault="00D202F4" w:rsidP="001443E0">
      <w:pPr>
        <w:pStyle w:val="ConsPlusTitle"/>
        <w:ind w:firstLine="540"/>
        <w:jc w:val="both"/>
        <w:outlineLvl w:val="2"/>
        <w:rPr>
          <w:rFonts w:ascii="Times New Roman" w:hAnsi="Times New Roman" w:cs="Times New Roman"/>
          <w:sz w:val="26"/>
          <w:szCs w:val="26"/>
        </w:rPr>
      </w:pPr>
      <w:r w:rsidRPr="001443E0">
        <w:rPr>
          <w:rFonts w:ascii="Times New Roman" w:hAnsi="Times New Roman" w:cs="Times New Roman"/>
          <w:sz w:val="26"/>
          <w:szCs w:val="26"/>
        </w:rPr>
        <w:t>3.10. Порядок отзыва заявления о предоставлении муниципальной услуги.</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Заявитель имеет право отказаться от предоставления ему муниципальной услуги и отозвать заявление о присвоении объекту адресации адреса или его аннулировании на любом этапе (в процессе выполнения любой административной процедуры), направив заявление об отзыве заявления о предоставлении муниципальной услуги.</w:t>
      </w:r>
    </w:p>
    <w:p w:rsidR="00D202F4" w:rsidRPr="001443E0" w:rsidRDefault="00D202F4" w:rsidP="001443E0">
      <w:pPr>
        <w:pStyle w:val="ConsPlusNormal"/>
        <w:ind w:firstLine="540"/>
        <w:jc w:val="both"/>
        <w:rPr>
          <w:rFonts w:ascii="Times New Roman" w:hAnsi="Times New Roman" w:cs="Times New Roman"/>
          <w:sz w:val="26"/>
          <w:szCs w:val="26"/>
        </w:rPr>
      </w:pPr>
      <w:r w:rsidRPr="001443E0">
        <w:rPr>
          <w:rFonts w:ascii="Times New Roman" w:hAnsi="Times New Roman" w:cs="Times New Roman"/>
          <w:sz w:val="26"/>
          <w:szCs w:val="26"/>
        </w:rPr>
        <w:t>Заявление может быть подано посредством Единого портала, Регионального портала, через многофункциональный центр, а также непосредственно в Администрацию.</w:t>
      </w:r>
    </w:p>
    <w:p w:rsidR="00D202F4" w:rsidRPr="001443E0" w:rsidRDefault="00F947F8" w:rsidP="001443E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Специалист </w:t>
      </w:r>
      <w:r w:rsidR="00D202F4" w:rsidRPr="001443E0">
        <w:rPr>
          <w:rFonts w:ascii="Times New Roman" w:hAnsi="Times New Roman" w:cs="Times New Roman"/>
          <w:sz w:val="26"/>
          <w:szCs w:val="26"/>
        </w:rPr>
        <w:t xml:space="preserve"> направляет заявителю заявление о присвоении объекту адресации адреса или его аннулировании с представленными документами по адресу, содержащемуся в его заявлении, в течение 7 дней с момента поступления заявления об отзыве.</w:t>
      </w:r>
    </w:p>
    <w:p w:rsidR="00D202F4" w:rsidRPr="00435B2D" w:rsidRDefault="00D202F4">
      <w:pPr>
        <w:pStyle w:val="ConsPlusNormal"/>
        <w:jc w:val="both"/>
        <w:rPr>
          <w:rFonts w:ascii="Times New Roman" w:hAnsi="Times New Roman" w:cs="Times New Roman"/>
          <w:sz w:val="24"/>
          <w:szCs w:val="24"/>
        </w:rPr>
      </w:pPr>
    </w:p>
    <w:p w:rsidR="00D202F4" w:rsidRPr="00F947F8" w:rsidRDefault="00D202F4" w:rsidP="00F947F8">
      <w:pPr>
        <w:pStyle w:val="ConsPlusTitle"/>
        <w:jc w:val="center"/>
        <w:outlineLvl w:val="1"/>
        <w:rPr>
          <w:rFonts w:ascii="Times New Roman" w:hAnsi="Times New Roman" w:cs="Times New Roman"/>
          <w:sz w:val="26"/>
          <w:szCs w:val="26"/>
        </w:rPr>
      </w:pPr>
      <w:r w:rsidRPr="00F947F8">
        <w:rPr>
          <w:rFonts w:ascii="Times New Roman" w:hAnsi="Times New Roman" w:cs="Times New Roman"/>
          <w:sz w:val="26"/>
          <w:szCs w:val="26"/>
        </w:rPr>
        <w:t>4. Формы контроля за исполнением</w:t>
      </w:r>
      <w:r w:rsidR="00F947F8">
        <w:rPr>
          <w:rFonts w:ascii="Times New Roman" w:hAnsi="Times New Roman" w:cs="Times New Roman"/>
          <w:sz w:val="26"/>
          <w:szCs w:val="26"/>
        </w:rPr>
        <w:t xml:space="preserve"> </w:t>
      </w:r>
      <w:r w:rsidRPr="00F947F8">
        <w:rPr>
          <w:rFonts w:ascii="Times New Roman" w:hAnsi="Times New Roman" w:cs="Times New Roman"/>
          <w:sz w:val="26"/>
          <w:szCs w:val="26"/>
        </w:rPr>
        <w:t>Административного регламента</w:t>
      </w:r>
    </w:p>
    <w:p w:rsidR="00D202F4" w:rsidRPr="00F947F8" w:rsidRDefault="00D202F4" w:rsidP="00F947F8">
      <w:pPr>
        <w:pStyle w:val="ConsPlusNormal"/>
        <w:jc w:val="both"/>
        <w:rPr>
          <w:rFonts w:ascii="Times New Roman" w:hAnsi="Times New Roman" w:cs="Times New Roman"/>
          <w:sz w:val="26"/>
          <w:szCs w:val="26"/>
        </w:rPr>
      </w:pPr>
    </w:p>
    <w:p w:rsidR="00D202F4" w:rsidRPr="00F947F8" w:rsidRDefault="00D202F4" w:rsidP="00F947F8">
      <w:pPr>
        <w:pStyle w:val="ConsPlusNormal"/>
        <w:ind w:firstLine="540"/>
        <w:jc w:val="both"/>
        <w:rPr>
          <w:rFonts w:ascii="Times New Roman" w:hAnsi="Times New Roman" w:cs="Times New Roman"/>
          <w:sz w:val="26"/>
          <w:szCs w:val="26"/>
        </w:rPr>
      </w:pPr>
      <w:r w:rsidRPr="00F947F8">
        <w:rPr>
          <w:rFonts w:ascii="Times New Roman" w:hAnsi="Times New Roman" w:cs="Times New Roman"/>
          <w:sz w:val="26"/>
          <w:szCs w:val="26"/>
        </w:rPr>
        <w:t>4.1. Контроль за исполнением положений настоящего Административного регламента осуществляется</w:t>
      </w:r>
      <w:r w:rsidR="00F947F8">
        <w:rPr>
          <w:rFonts w:ascii="Times New Roman" w:hAnsi="Times New Roman" w:cs="Times New Roman"/>
          <w:sz w:val="26"/>
          <w:szCs w:val="26"/>
        </w:rPr>
        <w:t xml:space="preserve"> главой Администрации</w:t>
      </w:r>
      <w:r w:rsidRPr="00F947F8">
        <w:rPr>
          <w:rFonts w:ascii="Times New Roman" w:hAnsi="Times New Roman" w:cs="Times New Roman"/>
          <w:sz w:val="26"/>
          <w:szCs w:val="26"/>
        </w:rPr>
        <w:t>.</w:t>
      </w:r>
    </w:p>
    <w:p w:rsidR="00D202F4" w:rsidRPr="00F947F8" w:rsidRDefault="00935E18" w:rsidP="00F947F8">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w:t>
      </w:r>
      <w:r w:rsidR="00D202F4" w:rsidRPr="00F947F8">
        <w:rPr>
          <w:rFonts w:ascii="Times New Roman" w:hAnsi="Times New Roman" w:cs="Times New Roman"/>
          <w:sz w:val="26"/>
          <w:szCs w:val="26"/>
        </w:rPr>
        <w:t>ериодичность осуществления контроля устанавливаются распоряжением Администрации.</w:t>
      </w:r>
    </w:p>
    <w:p w:rsidR="00D202F4" w:rsidRPr="00F947F8" w:rsidRDefault="00935E18" w:rsidP="00F947F8">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Глава Администрации,</w:t>
      </w:r>
      <w:r w:rsidR="00D202F4" w:rsidRPr="00F947F8">
        <w:rPr>
          <w:rFonts w:ascii="Times New Roman" w:hAnsi="Times New Roman" w:cs="Times New Roman"/>
          <w:sz w:val="26"/>
          <w:szCs w:val="26"/>
        </w:rPr>
        <w:t xml:space="preserve"> осуществляя контроль, вправе:</w:t>
      </w:r>
    </w:p>
    <w:p w:rsidR="00D202F4" w:rsidRPr="00F947F8" w:rsidRDefault="00D202F4" w:rsidP="00F947F8">
      <w:pPr>
        <w:pStyle w:val="ConsPlusNormal"/>
        <w:ind w:firstLine="540"/>
        <w:jc w:val="both"/>
        <w:rPr>
          <w:rFonts w:ascii="Times New Roman" w:hAnsi="Times New Roman" w:cs="Times New Roman"/>
          <w:sz w:val="26"/>
          <w:szCs w:val="26"/>
        </w:rPr>
      </w:pPr>
      <w:r w:rsidRPr="00F947F8">
        <w:rPr>
          <w:rFonts w:ascii="Times New Roman" w:hAnsi="Times New Roman" w:cs="Times New Roman"/>
          <w:sz w:val="26"/>
          <w:szCs w:val="26"/>
        </w:rPr>
        <w:t>контролировать соблюдение порядка и условий предоставления муниципальной услуги;</w:t>
      </w:r>
    </w:p>
    <w:p w:rsidR="00D202F4" w:rsidRPr="00F947F8" w:rsidRDefault="00D202F4" w:rsidP="00F947F8">
      <w:pPr>
        <w:pStyle w:val="ConsPlusNormal"/>
        <w:ind w:firstLine="540"/>
        <w:jc w:val="both"/>
        <w:rPr>
          <w:rFonts w:ascii="Times New Roman" w:hAnsi="Times New Roman" w:cs="Times New Roman"/>
          <w:sz w:val="26"/>
          <w:szCs w:val="26"/>
        </w:rPr>
      </w:pPr>
      <w:r w:rsidRPr="00F947F8">
        <w:rPr>
          <w:rFonts w:ascii="Times New Roman" w:hAnsi="Times New Roman" w:cs="Times New Roman"/>
          <w:sz w:val="26"/>
          <w:szCs w:val="26"/>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D202F4" w:rsidRPr="00F947F8" w:rsidRDefault="00D202F4" w:rsidP="00F947F8">
      <w:pPr>
        <w:pStyle w:val="ConsPlusNormal"/>
        <w:ind w:firstLine="540"/>
        <w:jc w:val="both"/>
        <w:rPr>
          <w:rFonts w:ascii="Times New Roman" w:hAnsi="Times New Roman" w:cs="Times New Roman"/>
          <w:sz w:val="26"/>
          <w:szCs w:val="26"/>
        </w:rPr>
      </w:pPr>
      <w:r w:rsidRPr="00F947F8">
        <w:rPr>
          <w:rFonts w:ascii="Times New Roman" w:hAnsi="Times New Roman" w:cs="Times New Roman"/>
          <w:sz w:val="26"/>
          <w:szCs w:val="26"/>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D202F4" w:rsidRPr="00F947F8" w:rsidRDefault="00D202F4" w:rsidP="00F947F8">
      <w:pPr>
        <w:pStyle w:val="ConsPlusNormal"/>
        <w:ind w:firstLine="540"/>
        <w:jc w:val="both"/>
        <w:rPr>
          <w:rFonts w:ascii="Times New Roman" w:hAnsi="Times New Roman" w:cs="Times New Roman"/>
          <w:sz w:val="26"/>
          <w:szCs w:val="26"/>
        </w:rPr>
      </w:pPr>
      <w:r w:rsidRPr="00F947F8">
        <w:rPr>
          <w:rFonts w:ascii="Times New Roman" w:hAnsi="Times New Roman" w:cs="Times New Roman"/>
          <w:sz w:val="26"/>
          <w:szCs w:val="26"/>
        </w:rPr>
        <w:t>Плановые и внеплановые проверки полноты и качества предоставления муниципальной услуги осуществляются главой Админи</w:t>
      </w:r>
      <w:r w:rsidR="00935E18">
        <w:rPr>
          <w:rFonts w:ascii="Times New Roman" w:hAnsi="Times New Roman" w:cs="Times New Roman"/>
          <w:sz w:val="26"/>
          <w:szCs w:val="26"/>
        </w:rPr>
        <w:t>страции</w:t>
      </w:r>
      <w:r w:rsidRPr="00F947F8">
        <w:rPr>
          <w:rFonts w:ascii="Times New Roman" w:hAnsi="Times New Roman" w:cs="Times New Roman"/>
          <w:sz w:val="26"/>
          <w:szCs w:val="26"/>
        </w:rPr>
        <w:t>.</w:t>
      </w:r>
    </w:p>
    <w:p w:rsidR="00D202F4" w:rsidRPr="00F947F8" w:rsidRDefault="00D202F4" w:rsidP="00F947F8">
      <w:pPr>
        <w:pStyle w:val="ConsPlusNormal"/>
        <w:ind w:firstLine="540"/>
        <w:jc w:val="both"/>
        <w:rPr>
          <w:rFonts w:ascii="Times New Roman" w:hAnsi="Times New Roman" w:cs="Times New Roman"/>
          <w:sz w:val="26"/>
          <w:szCs w:val="26"/>
        </w:rPr>
      </w:pPr>
      <w:r w:rsidRPr="00F947F8">
        <w:rPr>
          <w:rFonts w:ascii="Times New Roman" w:hAnsi="Times New Roman" w:cs="Times New Roman"/>
          <w:sz w:val="26"/>
          <w:szCs w:val="26"/>
        </w:rPr>
        <w:t>4.2. Ответственность специалистов закрепляется в их должностных инструкциях.</w:t>
      </w:r>
    </w:p>
    <w:p w:rsidR="00D202F4" w:rsidRPr="00F947F8" w:rsidRDefault="00D202F4" w:rsidP="00F947F8">
      <w:pPr>
        <w:pStyle w:val="ConsPlusNormal"/>
        <w:ind w:firstLine="540"/>
        <w:jc w:val="both"/>
        <w:rPr>
          <w:rFonts w:ascii="Times New Roman" w:hAnsi="Times New Roman" w:cs="Times New Roman"/>
          <w:sz w:val="26"/>
          <w:szCs w:val="26"/>
        </w:rPr>
      </w:pPr>
      <w:r w:rsidRPr="00F947F8">
        <w:rPr>
          <w:rFonts w:ascii="Times New Roman" w:hAnsi="Times New Roman" w:cs="Times New Roman"/>
          <w:sz w:val="26"/>
          <w:szCs w:val="26"/>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D202F4" w:rsidRPr="00F947F8" w:rsidRDefault="00D202F4" w:rsidP="00F947F8">
      <w:pPr>
        <w:pStyle w:val="ConsPlusNormal"/>
        <w:ind w:firstLine="540"/>
        <w:jc w:val="both"/>
        <w:rPr>
          <w:rFonts w:ascii="Times New Roman" w:hAnsi="Times New Roman" w:cs="Times New Roman"/>
          <w:sz w:val="26"/>
          <w:szCs w:val="26"/>
        </w:rPr>
      </w:pPr>
      <w:r w:rsidRPr="00F947F8">
        <w:rPr>
          <w:rFonts w:ascii="Times New Roman" w:hAnsi="Times New Roman" w:cs="Times New Roman"/>
          <w:sz w:val="26"/>
          <w:szCs w:val="26"/>
        </w:rPr>
        <w:lastRenderedPageBreak/>
        <w:t xml:space="preserve">4.4.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w:t>
      </w:r>
      <w:hyperlink w:anchor="P51" w:history="1">
        <w:r w:rsidRPr="00935E18">
          <w:rPr>
            <w:rFonts w:ascii="Times New Roman" w:hAnsi="Times New Roman" w:cs="Times New Roman"/>
            <w:sz w:val="26"/>
            <w:szCs w:val="26"/>
          </w:rPr>
          <w:t>подразделе 1.2</w:t>
        </w:r>
      </w:hyperlink>
      <w:r w:rsidRPr="00F947F8">
        <w:rPr>
          <w:rFonts w:ascii="Times New Roman" w:hAnsi="Times New Roman" w:cs="Times New Roman"/>
          <w:sz w:val="26"/>
          <w:szCs w:val="26"/>
        </w:rPr>
        <w:t xml:space="preserve">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D202F4" w:rsidRPr="00F947F8" w:rsidRDefault="00D202F4" w:rsidP="00F947F8">
      <w:pPr>
        <w:pStyle w:val="ConsPlusNormal"/>
        <w:ind w:firstLine="540"/>
        <w:jc w:val="both"/>
        <w:rPr>
          <w:rFonts w:ascii="Times New Roman" w:hAnsi="Times New Roman" w:cs="Times New Roman"/>
          <w:sz w:val="26"/>
          <w:szCs w:val="26"/>
        </w:rPr>
      </w:pPr>
      <w:r w:rsidRPr="00F947F8">
        <w:rPr>
          <w:rFonts w:ascii="Times New Roman" w:hAnsi="Times New Roman" w:cs="Times New Roman"/>
          <w:sz w:val="26"/>
          <w:szCs w:val="26"/>
        </w:rPr>
        <w:t>4.5.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или Региональном портале.</w:t>
      </w:r>
    </w:p>
    <w:p w:rsidR="00D202F4" w:rsidRPr="00F947F8" w:rsidRDefault="00D202F4" w:rsidP="00F947F8">
      <w:pPr>
        <w:pStyle w:val="ConsPlusNormal"/>
        <w:jc w:val="both"/>
        <w:rPr>
          <w:rFonts w:ascii="Times New Roman" w:hAnsi="Times New Roman" w:cs="Times New Roman"/>
          <w:sz w:val="26"/>
          <w:szCs w:val="26"/>
        </w:rPr>
      </w:pPr>
    </w:p>
    <w:p w:rsidR="00D202F4" w:rsidRPr="00935E18" w:rsidRDefault="00D202F4" w:rsidP="00935E18">
      <w:pPr>
        <w:pStyle w:val="ConsPlusTitle"/>
        <w:jc w:val="center"/>
        <w:outlineLvl w:val="1"/>
        <w:rPr>
          <w:rFonts w:ascii="Times New Roman" w:hAnsi="Times New Roman" w:cs="Times New Roman"/>
          <w:sz w:val="26"/>
          <w:szCs w:val="26"/>
        </w:rPr>
      </w:pPr>
      <w:r w:rsidRPr="00935E18">
        <w:rPr>
          <w:rFonts w:ascii="Times New Roman" w:hAnsi="Times New Roman" w:cs="Times New Roman"/>
          <w:sz w:val="26"/>
          <w:szCs w:val="26"/>
        </w:rPr>
        <w:t>5. Досудебный (внесудебный) порядок обжалования решений</w:t>
      </w:r>
      <w:r w:rsidR="00935E18">
        <w:rPr>
          <w:rFonts w:ascii="Times New Roman" w:hAnsi="Times New Roman" w:cs="Times New Roman"/>
          <w:sz w:val="26"/>
          <w:szCs w:val="26"/>
        </w:rPr>
        <w:t xml:space="preserve"> </w:t>
      </w:r>
      <w:r w:rsidRPr="00935E18">
        <w:rPr>
          <w:rFonts w:ascii="Times New Roman" w:hAnsi="Times New Roman" w:cs="Times New Roman"/>
          <w:sz w:val="26"/>
          <w:szCs w:val="26"/>
        </w:rPr>
        <w:t>и действий (бездействия) органа, предоставляющего</w:t>
      </w:r>
      <w:r w:rsidR="00935E18">
        <w:rPr>
          <w:rFonts w:ascii="Times New Roman" w:hAnsi="Times New Roman" w:cs="Times New Roman"/>
          <w:sz w:val="26"/>
          <w:szCs w:val="26"/>
        </w:rPr>
        <w:t xml:space="preserve"> </w:t>
      </w:r>
      <w:r w:rsidRPr="00935E18">
        <w:rPr>
          <w:rFonts w:ascii="Times New Roman" w:hAnsi="Times New Roman" w:cs="Times New Roman"/>
          <w:sz w:val="26"/>
          <w:szCs w:val="26"/>
        </w:rPr>
        <w:t>муниципальную услугу, должностного лица органа,</w:t>
      </w:r>
      <w:r w:rsidR="00935E18">
        <w:rPr>
          <w:rFonts w:ascii="Times New Roman" w:hAnsi="Times New Roman" w:cs="Times New Roman"/>
          <w:sz w:val="26"/>
          <w:szCs w:val="26"/>
        </w:rPr>
        <w:t xml:space="preserve"> </w:t>
      </w:r>
      <w:r w:rsidRPr="00935E18">
        <w:rPr>
          <w:rFonts w:ascii="Times New Roman" w:hAnsi="Times New Roman" w:cs="Times New Roman"/>
          <w:sz w:val="26"/>
          <w:szCs w:val="26"/>
        </w:rPr>
        <w:t>предоставляющего муниципальную услугу, либо муниципального</w:t>
      </w:r>
      <w:r w:rsidR="00935E18">
        <w:rPr>
          <w:rFonts w:ascii="Times New Roman" w:hAnsi="Times New Roman" w:cs="Times New Roman"/>
          <w:sz w:val="26"/>
          <w:szCs w:val="26"/>
        </w:rPr>
        <w:t xml:space="preserve"> </w:t>
      </w:r>
      <w:r w:rsidRPr="00935E18">
        <w:rPr>
          <w:rFonts w:ascii="Times New Roman" w:hAnsi="Times New Roman" w:cs="Times New Roman"/>
          <w:sz w:val="26"/>
          <w:szCs w:val="26"/>
        </w:rPr>
        <w:t>служащего, а также многофункциональных центров</w:t>
      </w:r>
    </w:p>
    <w:p w:rsidR="00D202F4" w:rsidRPr="00935E18" w:rsidRDefault="00D202F4" w:rsidP="00935E18">
      <w:pPr>
        <w:pStyle w:val="ConsPlusTitle"/>
        <w:jc w:val="center"/>
        <w:rPr>
          <w:rFonts w:ascii="Times New Roman" w:hAnsi="Times New Roman" w:cs="Times New Roman"/>
          <w:sz w:val="26"/>
          <w:szCs w:val="26"/>
        </w:rPr>
      </w:pPr>
      <w:r w:rsidRPr="00935E18">
        <w:rPr>
          <w:rFonts w:ascii="Times New Roman" w:hAnsi="Times New Roman" w:cs="Times New Roman"/>
          <w:sz w:val="26"/>
          <w:szCs w:val="26"/>
        </w:rPr>
        <w:t>предоставления госуда</w:t>
      </w:r>
      <w:r w:rsidR="00935E18">
        <w:rPr>
          <w:rFonts w:ascii="Times New Roman" w:hAnsi="Times New Roman" w:cs="Times New Roman"/>
          <w:sz w:val="26"/>
          <w:szCs w:val="26"/>
        </w:rPr>
        <w:t xml:space="preserve">рственных и муниципальных услуг </w:t>
      </w:r>
      <w:r w:rsidRPr="00935E18">
        <w:rPr>
          <w:rFonts w:ascii="Times New Roman" w:hAnsi="Times New Roman" w:cs="Times New Roman"/>
          <w:sz w:val="26"/>
          <w:szCs w:val="26"/>
        </w:rPr>
        <w:t>и их работников</w:t>
      </w:r>
    </w:p>
    <w:p w:rsidR="00D202F4" w:rsidRPr="00935E18" w:rsidRDefault="00D202F4" w:rsidP="00935E18">
      <w:pPr>
        <w:pStyle w:val="ConsPlusNormal"/>
        <w:jc w:val="both"/>
        <w:rPr>
          <w:rFonts w:ascii="Times New Roman" w:hAnsi="Times New Roman" w:cs="Times New Roman"/>
          <w:sz w:val="26"/>
          <w:szCs w:val="26"/>
        </w:rPr>
      </w:pP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5.1. Заявитель может обратиться с жалобой на решения и действия (</w:t>
      </w:r>
      <w:r w:rsidR="00935E18">
        <w:rPr>
          <w:rFonts w:ascii="Times New Roman" w:hAnsi="Times New Roman" w:cs="Times New Roman"/>
          <w:sz w:val="26"/>
          <w:szCs w:val="26"/>
        </w:rPr>
        <w:t xml:space="preserve">бездействие) Администрации, предоставляющей муниципальную услугу, </w:t>
      </w:r>
      <w:r w:rsidRPr="00935E18">
        <w:rPr>
          <w:rFonts w:ascii="Times New Roman" w:hAnsi="Times New Roman" w:cs="Times New Roman"/>
          <w:sz w:val="26"/>
          <w:szCs w:val="26"/>
        </w:rPr>
        <w:t xml:space="preserve"> должностных лиц и (или) муниципальных</w:t>
      </w:r>
      <w:r w:rsidR="00935E18">
        <w:rPr>
          <w:rFonts w:ascii="Times New Roman" w:hAnsi="Times New Roman" w:cs="Times New Roman"/>
          <w:sz w:val="26"/>
          <w:szCs w:val="26"/>
        </w:rPr>
        <w:t xml:space="preserve"> служащих</w:t>
      </w:r>
      <w:r w:rsidRPr="00935E18">
        <w:rPr>
          <w:rFonts w:ascii="Times New Roman" w:hAnsi="Times New Roman" w:cs="Times New Roman"/>
          <w:sz w:val="26"/>
          <w:szCs w:val="26"/>
        </w:rPr>
        <w:t>, участвующих в предоставлении муниципальных услуг, в следующих случаях:</w:t>
      </w:r>
    </w:p>
    <w:p w:rsidR="00D202F4" w:rsidRPr="00935E18" w:rsidRDefault="00D202F4" w:rsidP="00935E18">
      <w:pPr>
        <w:pStyle w:val="ConsPlusNormal"/>
        <w:ind w:firstLine="540"/>
        <w:jc w:val="both"/>
        <w:rPr>
          <w:rFonts w:ascii="Times New Roman" w:hAnsi="Times New Roman" w:cs="Times New Roman"/>
          <w:sz w:val="26"/>
          <w:szCs w:val="26"/>
        </w:rPr>
      </w:pPr>
      <w:bookmarkStart w:id="20" w:name="P297"/>
      <w:bookmarkEnd w:id="20"/>
      <w:r w:rsidRPr="00935E18">
        <w:rPr>
          <w:rFonts w:ascii="Times New Roman" w:hAnsi="Times New Roman" w:cs="Times New Roman"/>
          <w:sz w:val="26"/>
          <w:szCs w:val="26"/>
        </w:rPr>
        <w:t>5.1.1. Нарушение срока регистрации запроса заявителя о предоставлении муниципальной услуги.</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5.1.2. Нарушение срока предоставления услуги.</w:t>
      </w:r>
    </w:p>
    <w:p w:rsidR="00D202F4" w:rsidRPr="00935E18" w:rsidRDefault="00D202F4" w:rsidP="00935E18">
      <w:pPr>
        <w:pStyle w:val="ConsPlusNormal"/>
        <w:ind w:firstLine="540"/>
        <w:jc w:val="both"/>
        <w:rPr>
          <w:rFonts w:ascii="Times New Roman" w:hAnsi="Times New Roman" w:cs="Times New Roman"/>
          <w:sz w:val="26"/>
          <w:szCs w:val="26"/>
        </w:rPr>
      </w:pPr>
      <w:bookmarkStart w:id="21" w:name="P300"/>
      <w:bookmarkEnd w:id="21"/>
      <w:r w:rsidRPr="00935E18">
        <w:rPr>
          <w:rFonts w:ascii="Times New Roman" w:hAnsi="Times New Roman" w:cs="Times New Roman"/>
          <w:sz w:val="26"/>
          <w:szCs w:val="26"/>
        </w:rPr>
        <w:t>5.1.3.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услуги.</w:t>
      </w:r>
    </w:p>
    <w:p w:rsidR="00D202F4" w:rsidRPr="00935E18" w:rsidRDefault="00D202F4" w:rsidP="00935E18">
      <w:pPr>
        <w:pStyle w:val="ConsPlusNormal"/>
        <w:ind w:firstLine="540"/>
        <w:jc w:val="both"/>
        <w:rPr>
          <w:rFonts w:ascii="Times New Roman" w:hAnsi="Times New Roman" w:cs="Times New Roman"/>
          <w:sz w:val="26"/>
          <w:szCs w:val="26"/>
        </w:rPr>
      </w:pPr>
      <w:bookmarkStart w:id="22" w:name="P301"/>
      <w:bookmarkEnd w:id="22"/>
      <w:r w:rsidRPr="00935E18">
        <w:rPr>
          <w:rFonts w:ascii="Times New Roman" w:hAnsi="Times New Roman" w:cs="Times New Roman"/>
          <w:sz w:val="26"/>
          <w:szCs w:val="26"/>
        </w:rPr>
        <w:t>5.1.4. 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услуги, у заявителя.</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5.1.5.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D202F4" w:rsidRPr="00935E18" w:rsidRDefault="00D202F4" w:rsidP="00935E18">
      <w:pPr>
        <w:pStyle w:val="ConsPlusNormal"/>
        <w:ind w:firstLine="540"/>
        <w:jc w:val="both"/>
        <w:rPr>
          <w:rFonts w:ascii="Times New Roman" w:hAnsi="Times New Roman" w:cs="Times New Roman"/>
          <w:sz w:val="26"/>
          <w:szCs w:val="26"/>
        </w:rPr>
      </w:pPr>
      <w:bookmarkStart w:id="23" w:name="P303"/>
      <w:bookmarkEnd w:id="23"/>
      <w:r w:rsidRPr="00935E18">
        <w:rPr>
          <w:rFonts w:ascii="Times New Roman" w:hAnsi="Times New Roman" w:cs="Times New Roman"/>
          <w:sz w:val="26"/>
          <w:szCs w:val="26"/>
        </w:rPr>
        <w:t>5.1.6. 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5.1.7. Отказ органа Администрации, предоставляющего услугу, должностного лица и (или)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D202F4" w:rsidRPr="00935E18" w:rsidRDefault="00D202F4" w:rsidP="00935E18">
      <w:pPr>
        <w:pStyle w:val="ConsPlusNormal"/>
        <w:ind w:firstLine="540"/>
        <w:jc w:val="both"/>
        <w:rPr>
          <w:rFonts w:ascii="Times New Roman" w:hAnsi="Times New Roman" w:cs="Times New Roman"/>
          <w:sz w:val="26"/>
          <w:szCs w:val="26"/>
        </w:rPr>
      </w:pPr>
      <w:bookmarkStart w:id="24" w:name="P305"/>
      <w:bookmarkEnd w:id="24"/>
      <w:r w:rsidRPr="00935E18">
        <w:rPr>
          <w:rFonts w:ascii="Times New Roman" w:hAnsi="Times New Roman" w:cs="Times New Roman"/>
          <w:sz w:val="26"/>
          <w:szCs w:val="26"/>
        </w:rPr>
        <w:t>5.1.8. Нарушение срока или порядка выдачи документов по результатам предоставления муниципальной услуги.</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 xml:space="preserve">5.1.9. Приостановление предоставления муниципальной услуги, если основания приостановления не предусмотрены федеральными законами и </w:t>
      </w:r>
      <w:r w:rsidRPr="00935E18">
        <w:rPr>
          <w:rFonts w:ascii="Times New Roman" w:hAnsi="Times New Roman" w:cs="Times New Roman"/>
          <w:sz w:val="26"/>
          <w:szCs w:val="26"/>
        </w:rPr>
        <w:lastRenderedPageBreak/>
        <w:t>принятыми в соответствии с ними иными нормативными правовыми актами Росс</w:t>
      </w:r>
      <w:r w:rsidR="00DF723D">
        <w:rPr>
          <w:rFonts w:ascii="Times New Roman" w:hAnsi="Times New Roman" w:cs="Times New Roman"/>
          <w:sz w:val="26"/>
          <w:szCs w:val="26"/>
        </w:rPr>
        <w:t>ийской Федерации,</w:t>
      </w:r>
      <w:r w:rsidRPr="00935E18">
        <w:rPr>
          <w:rFonts w:ascii="Times New Roman" w:hAnsi="Times New Roman" w:cs="Times New Roman"/>
          <w:sz w:val="26"/>
          <w:szCs w:val="26"/>
        </w:rPr>
        <w:t xml:space="preserve"> муниципальными правовыми актами.</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 xml:space="preserve">5.1.10.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w:t>
      </w:r>
      <w:hyperlink r:id="rId28" w:history="1">
        <w:r w:rsidRPr="00DF723D">
          <w:rPr>
            <w:rFonts w:ascii="Times New Roman" w:hAnsi="Times New Roman" w:cs="Times New Roman"/>
            <w:sz w:val="26"/>
            <w:szCs w:val="26"/>
          </w:rPr>
          <w:t>пунктом 4 части 1 статьи 7</w:t>
        </w:r>
      </w:hyperlink>
      <w:r w:rsidR="00DF723D">
        <w:rPr>
          <w:rFonts w:ascii="Times New Roman" w:hAnsi="Times New Roman" w:cs="Times New Roman"/>
          <w:sz w:val="26"/>
          <w:szCs w:val="26"/>
        </w:rPr>
        <w:t xml:space="preserve"> Закона №</w:t>
      </w:r>
      <w:r w:rsidRPr="00935E18">
        <w:rPr>
          <w:rFonts w:ascii="Times New Roman" w:hAnsi="Times New Roman" w:cs="Times New Roman"/>
          <w:sz w:val="26"/>
          <w:szCs w:val="26"/>
        </w:rPr>
        <w:t xml:space="preserve"> 210-ФЗ.</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 xml:space="preserve">Решения и действия (бездействие) многофункциональных центров предоставления государственных и муниципальных услуг и их работников могут быть обжалованы в случаях, предусмотренных </w:t>
      </w:r>
      <w:hyperlink w:anchor="P297" w:history="1">
        <w:r w:rsidRPr="00DF723D">
          <w:rPr>
            <w:rFonts w:ascii="Times New Roman" w:hAnsi="Times New Roman" w:cs="Times New Roman"/>
            <w:sz w:val="26"/>
            <w:szCs w:val="26"/>
          </w:rPr>
          <w:t>пунктами 5.1.1</w:t>
        </w:r>
      </w:hyperlink>
      <w:r w:rsidRPr="00DF723D">
        <w:rPr>
          <w:rFonts w:ascii="Times New Roman" w:hAnsi="Times New Roman" w:cs="Times New Roman"/>
          <w:sz w:val="26"/>
          <w:szCs w:val="26"/>
        </w:rPr>
        <w:t xml:space="preserve">, </w:t>
      </w:r>
      <w:hyperlink w:anchor="P300" w:history="1">
        <w:r w:rsidRPr="00DF723D">
          <w:rPr>
            <w:rFonts w:ascii="Times New Roman" w:hAnsi="Times New Roman" w:cs="Times New Roman"/>
            <w:sz w:val="26"/>
            <w:szCs w:val="26"/>
          </w:rPr>
          <w:t>5.1.3</w:t>
        </w:r>
      </w:hyperlink>
      <w:r w:rsidRPr="00DF723D">
        <w:rPr>
          <w:rFonts w:ascii="Times New Roman" w:hAnsi="Times New Roman" w:cs="Times New Roman"/>
          <w:sz w:val="26"/>
          <w:szCs w:val="26"/>
        </w:rPr>
        <w:t xml:space="preserve">, </w:t>
      </w:r>
      <w:hyperlink w:anchor="P301" w:history="1">
        <w:r w:rsidRPr="00DF723D">
          <w:rPr>
            <w:rFonts w:ascii="Times New Roman" w:hAnsi="Times New Roman" w:cs="Times New Roman"/>
            <w:sz w:val="26"/>
            <w:szCs w:val="26"/>
          </w:rPr>
          <w:t>5.1.4</w:t>
        </w:r>
      </w:hyperlink>
      <w:r w:rsidRPr="00DF723D">
        <w:rPr>
          <w:rFonts w:ascii="Times New Roman" w:hAnsi="Times New Roman" w:cs="Times New Roman"/>
          <w:sz w:val="26"/>
          <w:szCs w:val="26"/>
        </w:rPr>
        <w:t xml:space="preserve">, </w:t>
      </w:r>
      <w:hyperlink w:anchor="P303" w:history="1">
        <w:r w:rsidRPr="00DF723D">
          <w:rPr>
            <w:rFonts w:ascii="Times New Roman" w:hAnsi="Times New Roman" w:cs="Times New Roman"/>
            <w:sz w:val="26"/>
            <w:szCs w:val="26"/>
          </w:rPr>
          <w:t>5.1.6</w:t>
        </w:r>
      </w:hyperlink>
      <w:r w:rsidRPr="00DF723D">
        <w:rPr>
          <w:rFonts w:ascii="Times New Roman" w:hAnsi="Times New Roman" w:cs="Times New Roman"/>
          <w:sz w:val="26"/>
          <w:szCs w:val="26"/>
        </w:rPr>
        <w:t xml:space="preserve">, </w:t>
      </w:r>
      <w:hyperlink w:anchor="P305" w:history="1">
        <w:r w:rsidRPr="00DF723D">
          <w:rPr>
            <w:rFonts w:ascii="Times New Roman" w:hAnsi="Times New Roman" w:cs="Times New Roman"/>
            <w:sz w:val="26"/>
            <w:szCs w:val="26"/>
          </w:rPr>
          <w:t>5.1.8</w:t>
        </w:r>
      </w:hyperlink>
      <w:r w:rsidRPr="00935E18">
        <w:rPr>
          <w:rFonts w:ascii="Times New Roman" w:hAnsi="Times New Roman" w:cs="Times New Roman"/>
          <w:sz w:val="26"/>
          <w:szCs w:val="26"/>
        </w:rPr>
        <w:t xml:space="preserve"> настоящего раздела.</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Жалоба может быть подана заявителем, обращавшимся с заявлением о предоставлении муниципальной услуги, либо его уполномоченным представителем.</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5.2. Жалоба подается в орган Администрации, предоставляющий муниципальную услугу, либо на лично</w:t>
      </w:r>
      <w:r w:rsidR="00DF723D">
        <w:rPr>
          <w:rFonts w:ascii="Times New Roman" w:hAnsi="Times New Roman" w:cs="Times New Roman"/>
          <w:sz w:val="26"/>
          <w:szCs w:val="26"/>
        </w:rPr>
        <w:t xml:space="preserve">м приеме заявителя у </w:t>
      </w:r>
      <w:r w:rsidRPr="00935E18">
        <w:rPr>
          <w:rFonts w:ascii="Times New Roman" w:hAnsi="Times New Roman" w:cs="Times New Roman"/>
          <w:sz w:val="26"/>
          <w:szCs w:val="26"/>
        </w:rPr>
        <w:t xml:space="preserve"> главы Администраци</w:t>
      </w:r>
      <w:r w:rsidR="00DF723D">
        <w:rPr>
          <w:rFonts w:ascii="Times New Roman" w:hAnsi="Times New Roman" w:cs="Times New Roman"/>
          <w:sz w:val="26"/>
          <w:szCs w:val="26"/>
        </w:rPr>
        <w:t xml:space="preserve">и, </w:t>
      </w:r>
      <w:r w:rsidRPr="00935E18">
        <w:rPr>
          <w:rFonts w:ascii="Times New Roman" w:hAnsi="Times New Roman" w:cs="Times New Roman"/>
          <w:sz w:val="26"/>
          <w:szCs w:val="26"/>
        </w:rPr>
        <w:t xml:space="preserve"> либо в многофункциональный центр. В случае подачи жалобы через многофункциональный центр (если данная жалоба не касается действий многофункционального центра) последний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В случае если заявители - юридические лица и индивидуальные предприниматели являются субъектами градостроительных отношений, включенных в исчерпывающие перечни процедур в сфере строительства, утвержденные Правительством Российской Федерации, жалоба может быть подана в антимонопольный орган в порядке, установленном антимонопольным законодательством Российской Федерации.</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5.2.1. Жалоба, направленная в соответствии с настоящим Административным регламентом, рассма</w:t>
      </w:r>
      <w:r w:rsidR="00DF723D">
        <w:rPr>
          <w:rFonts w:ascii="Times New Roman" w:hAnsi="Times New Roman" w:cs="Times New Roman"/>
          <w:sz w:val="26"/>
          <w:szCs w:val="26"/>
        </w:rPr>
        <w:t>тривается</w:t>
      </w:r>
      <w:r w:rsidRPr="00935E18">
        <w:rPr>
          <w:rFonts w:ascii="Times New Roman" w:hAnsi="Times New Roman" w:cs="Times New Roman"/>
          <w:sz w:val="26"/>
          <w:szCs w:val="26"/>
        </w:rPr>
        <w:t>:</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5.2.1.1. На решения и действия (бездействие) м</w:t>
      </w:r>
      <w:r w:rsidR="00DF723D">
        <w:rPr>
          <w:rFonts w:ascii="Times New Roman" w:hAnsi="Times New Roman" w:cs="Times New Roman"/>
          <w:sz w:val="26"/>
          <w:szCs w:val="26"/>
        </w:rPr>
        <w:t>униципальных служащих органа, предоставляющего муниципальную услугу</w:t>
      </w:r>
      <w:r w:rsidR="00A1131D">
        <w:rPr>
          <w:rFonts w:ascii="Times New Roman" w:hAnsi="Times New Roman" w:cs="Times New Roman"/>
          <w:sz w:val="26"/>
          <w:szCs w:val="26"/>
        </w:rPr>
        <w:t>, непосредственно руководителем органа, предоставляющего муниципальную услугу</w:t>
      </w:r>
      <w:r w:rsidRPr="00935E18">
        <w:rPr>
          <w:rFonts w:ascii="Times New Roman" w:hAnsi="Times New Roman" w:cs="Times New Roman"/>
          <w:sz w:val="26"/>
          <w:szCs w:val="26"/>
        </w:rPr>
        <w:t>.</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5.2.1.2. На нарушение многофункциональным центром порядка предоставления муниципальной услуги, переданной ему на основании соглашения о взаимодействии, заключенного между Администрацией и многофункциональным центром, руководителем многофункционального центра.</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В случае если жалоба подана заявителем в орган, предоставляющий муниципальную услугу, либо должностному лицу, в компетенцию которого не входит принятие решения по жалобе, в течение 3 рабочих дней со дня ее регистрации указанный орган либо должностное лицо направляет жалобу уполномоченному на рассмотрение жалобы должностному лицу и в письменной форме информирует заявителя о перенаправлении жалобы.</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В случае подачи жалобы через многофункциональный центр последний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lastRenderedPageBreak/>
        <w:t>5.3. Информацию о порядке подачи и рассмотрения жалобы можно получить:</w:t>
      </w:r>
    </w:p>
    <w:p w:rsidR="00D202F4" w:rsidRPr="00935E18" w:rsidRDefault="00A1131D" w:rsidP="00935E18">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на официальном сайте а</w:t>
      </w:r>
      <w:r w:rsidR="00D202F4" w:rsidRPr="00935E18">
        <w:rPr>
          <w:rFonts w:ascii="Times New Roman" w:hAnsi="Times New Roman" w:cs="Times New Roman"/>
          <w:sz w:val="26"/>
          <w:szCs w:val="26"/>
        </w:rPr>
        <w:t>дминистрации</w:t>
      </w:r>
      <w:r>
        <w:rPr>
          <w:rFonts w:ascii="Times New Roman" w:hAnsi="Times New Roman" w:cs="Times New Roman"/>
          <w:sz w:val="26"/>
          <w:szCs w:val="26"/>
        </w:rPr>
        <w:t xml:space="preserve"> Санчурского района</w:t>
      </w:r>
      <w:r w:rsidR="00D202F4" w:rsidRPr="00935E18">
        <w:rPr>
          <w:rFonts w:ascii="Times New Roman" w:hAnsi="Times New Roman" w:cs="Times New Roman"/>
          <w:sz w:val="26"/>
          <w:szCs w:val="26"/>
        </w:rPr>
        <w:t xml:space="preserve"> в сети Интернет;</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на Региональном портале;</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на Едином портале;</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на информационных стенд</w:t>
      </w:r>
      <w:r w:rsidR="00A1131D">
        <w:rPr>
          <w:rFonts w:ascii="Times New Roman" w:hAnsi="Times New Roman" w:cs="Times New Roman"/>
          <w:sz w:val="26"/>
          <w:szCs w:val="26"/>
        </w:rPr>
        <w:t>ах в администрации Санчурского городского поселения</w:t>
      </w:r>
      <w:r w:rsidRPr="00935E18">
        <w:rPr>
          <w:rFonts w:ascii="Times New Roman" w:hAnsi="Times New Roman" w:cs="Times New Roman"/>
          <w:sz w:val="26"/>
          <w:szCs w:val="26"/>
        </w:rPr>
        <w:t>, многофункциональных центрах;</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при личном обращении заявителя;</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при обращении в письменной форме, в форме электронного документа;</w:t>
      </w:r>
    </w:p>
    <w:p w:rsidR="00D202F4"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по телефону.</w:t>
      </w:r>
    </w:p>
    <w:p w:rsidR="00150D00" w:rsidRPr="00150D00" w:rsidRDefault="00150D00" w:rsidP="00150D00">
      <w:pPr>
        <w:spacing w:after="0" w:line="240" w:lineRule="auto"/>
        <w:ind w:firstLine="567"/>
        <w:jc w:val="both"/>
        <w:rPr>
          <w:rFonts w:ascii="Times New Roman" w:eastAsia="Times New Roman" w:hAnsi="Times New Roman"/>
          <w:sz w:val="26"/>
          <w:szCs w:val="26"/>
        </w:rPr>
      </w:pPr>
      <w:r w:rsidRPr="00150D00">
        <w:rPr>
          <w:rFonts w:ascii="Times New Roman" w:hAnsi="Times New Roman"/>
          <w:sz w:val="26"/>
          <w:szCs w:val="26"/>
        </w:rPr>
        <w:t>5.4. В случае признания жалобы подлежащей удовлетворению в ответе заявителю, указанном в </w:t>
      </w:r>
      <w:hyperlink r:id="rId29" w:anchor="block_11028" w:history="1">
        <w:r w:rsidRPr="00150D00">
          <w:rPr>
            <w:rStyle w:val="a3"/>
            <w:rFonts w:ascii="Times New Roman" w:hAnsi="Times New Roman"/>
            <w:color w:val="auto"/>
            <w:sz w:val="26"/>
            <w:szCs w:val="26"/>
            <w:u w:val="none"/>
          </w:rPr>
          <w:t>части 8</w:t>
        </w:r>
      </w:hyperlink>
      <w:r w:rsidRPr="00150D00">
        <w:rPr>
          <w:rFonts w:ascii="Times New Roman" w:hAnsi="Times New Roman"/>
          <w:sz w:val="26"/>
          <w:szCs w:val="26"/>
        </w:rPr>
        <w:t>   статьи 11.2. Федерального закона от 27.07.2010 № 210-ФЗ «Об организации предоставления государственных и муниципальных услуг»,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30" w:anchor="block_16011" w:history="1">
        <w:r w:rsidRPr="00150D00">
          <w:rPr>
            <w:rStyle w:val="a3"/>
            <w:rFonts w:ascii="Times New Roman" w:hAnsi="Times New Roman"/>
            <w:color w:val="auto"/>
            <w:sz w:val="26"/>
            <w:szCs w:val="26"/>
            <w:u w:val="none"/>
          </w:rPr>
          <w:t>частью 1.1 статьи 16</w:t>
        </w:r>
      </w:hyperlink>
      <w:r w:rsidRPr="00150D00">
        <w:rPr>
          <w:rFonts w:ascii="Times New Roman" w:hAnsi="Times New Roman"/>
          <w:sz w:val="26"/>
          <w:szCs w:val="26"/>
        </w:rPr>
        <w:t>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150D00" w:rsidRPr="00150D00" w:rsidRDefault="00150D00" w:rsidP="00150D00">
      <w:pPr>
        <w:spacing w:after="0" w:line="240" w:lineRule="auto"/>
        <w:ind w:firstLine="709"/>
        <w:jc w:val="both"/>
        <w:rPr>
          <w:rFonts w:ascii="Times New Roman" w:hAnsi="Times New Roman"/>
          <w:sz w:val="26"/>
          <w:szCs w:val="26"/>
        </w:rPr>
      </w:pPr>
      <w:r w:rsidRPr="00150D00">
        <w:rPr>
          <w:rFonts w:ascii="Times New Roman" w:hAnsi="Times New Roman"/>
          <w:sz w:val="26"/>
          <w:szCs w:val="26"/>
        </w:rPr>
        <w:t>5.5.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202F4" w:rsidRPr="00935E18" w:rsidRDefault="00150D00" w:rsidP="00150D00">
      <w:pPr>
        <w:pStyle w:val="ConsPlusNormal"/>
        <w:ind w:firstLine="709"/>
        <w:jc w:val="both"/>
        <w:rPr>
          <w:rFonts w:ascii="Times New Roman" w:hAnsi="Times New Roman" w:cs="Times New Roman"/>
          <w:sz w:val="26"/>
          <w:szCs w:val="26"/>
        </w:rPr>
      </w:pPr>
      <w:bookmarkStart w:id="25" w:name="_GoBack"/>
      <w:bookmarkEnd w:id="25"/>
      <w:r>
        <w:rPr>
          <w:rFonts w:ascii="Times New Roman" w:hAnsi="Times New Roman" w:cs="Times New Roman"/>
          <w:sz w:val="26"/>
          <w:szCs w:val="26"/>
        </w:rPr>
        <w:t>5.6</w:t>
      </w:r>
      <w:r w:rsidR="00D202F4" w:rsidRPr="00935E18">
        <w:rPr>
          <w:rFonts w:ascii="Times New Roman" w:hAnsi="Times New Roman" w:cs="Times New Roman"/>
          <w:sz w:val="26"/>
          <w:szCs w:val="26"/>
        </w:rPr>
        <w:t>.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 xml:space="preserve">- Федеральный </w:t>
      </w:r>
      <w:hyperlink r:id="rId31" w:history="1">
        <w:r w:rsidRPr="00D319C2">
          <w:rPr>
            <w:rFonts w:ascii="Times New Roman" w:hAnsi="Times New Roman" w:cs="Times New Roman"/>
            <w:sz w:val="26"/>
            <w:szCs w:val="26"/>
          </w:rPr>
          <w:t>закон</w:t>
        </w:r>
      </w:hyperlink>
      <w:r w:rsidR="00D319C2">
        <w:rPr>
          <w:rFonts w:ascii="Times New Roman" w:hAnsi="Times New Roman" w:cs="Times New Roman"/>
          <w:sz w:val="26"/>
          <w:szCs w:val="26"/>
        </w:rPr>
        <w:t xml:space="preserve"> от 27.07.2010 №</w:t>
      </w:r>
      <w:r w:rsidRPr="00935E18">
        <w:rPr>
          <w:rFonts w:ascii="Times New Roman" w:hAnsi="Times New Roman" w:cs="Times New Roman"/>
          <w:sz w:val="26"/>
          <w:szCs w:val="26"/>
        </w:rPr>
        <w:t xml:space="preserve"> 210-ФЗ "Об организации предоставления государственных и муниципальных услуг";</w:t>
      </w:r>
    </w:p>
    <w:p w:rsidR="00D202F4" w:rsidRPr="00935E18" w:rsidRDefault="00D202F4" w:rsidP="00935E18">
      <w:pPr>
        <w:pStyle w:val="ConsPlusNormal"/>
        <w:ind w:firstLine="540"/>
        <w:jc w:val="both"/>
        <w:rPr>
          <w:rFonts w:ascii="Times New Roman" w:hAnsi="Times New Roman" w:cs="Times New Roman"/>
          <w:sz w:val="26"/>
          <w:szCs w:val="26"/>
        </w:rPr>
      </w:pPr>
      <w:r w:rsidRPr="00935E18">
        <w:rPr>
          <w:rFonts w:ascii="Times New Roman" w:hAnsi="Times New Roman" w:cs="Times New Roman"/>
          <w:sz w:val="26"/>
          <w:szCs w:val="26"/>
        </w:rPr>
        <w:t xml:space="preserve">- </w:t>
      </w:r>
      <w:hyperlink r:id="rId32" w:history="1">
        <w:r w:rsidRPr="00D319C2">
          <w:rPr>
            <w:rFonts w:ascii="Times New Roman" w:hAnsi="Times New Roman" w:cs="Times New Roman"/>
            <w:sz w:val="26"/>
            <w:szCs w:val="26"/>
          </w:rPr>
          <w:t>постановление</w:t>
        </w:r>
      </w:hyperlink>
      <w:r w:rsidRPr="00935E18">
        <w:rPr>
          <w:rFonts w:ascii="Times New Roman" w:hAnsi="Times New Roman" w:cs="Times New Roman"/>
          <w:sz w:val="26"/>
          <w:szCs w:val="26"/>
        </w:rP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D319C2">
        <w:rPr>
          <w:rFonts w:ascii="Times New Roman" w:hAnsi="Times New Roman" w:cs="Times New Roman"/>
          <w:sz w:val="26"/>
          <w:szCs w:val="26"/>
        </w:rPr>
        <w:t xml:space="preserve"> статьи 16 Федерального закона «</w:t>
      </w:r>
      <w:r w:rsidRPr="00935E18">
        <w:rPr>
          <w:rFonts w:ascii="Times New Roman" w:hAnsi="Times New Roman" w:cs="Times New Roman"/>
          <w:sz w:val="26"/>
          <w:szCs w:val="26"/>
        </w:rPr>
        <w:t>Об организации предоставления государственных и</w:t>
      </w:r>
      <w:r w:rsidR="00D319C2">
        <w:rPr>
          <w:rFonts w:ascii="Times New Roman" w:hAnsi="Times New Roman" w:cs="Times New Roman"/>
          <w:sz w:val="26"/>
          <w:szCs w:val="26"/>
        </w:rPr>
        <w:t xml:space="preserve"> муниципальных услуг»</w:t>
      </w:r>
      <w:r w:rsidRPr="00935E18">
        <w:rPr>
          <w:rFonts w:ascii="Times New Roman" w:hAnsi="Times New Roman" w:cs="Times New Roman"/>
          <w:sz w:val="26"/>
          <w:szCs w:val="26"/>
        </w:rPr>
        <w:t>, и их работников, а также многофункциональных центров предоставления государственных и муниц</w:t>
      </w:r>
      <w:r w:rsidR="00D319C2">
        <w:rPr>
          <w:rFonts w:ascii="Times New Roman" w:hAnsi="Times New Roman" w:cs="Times New Roman"/>
          <w:sz w:val="26"/>
          <w:szCs w:val="26"/>
        </w:rPr>
        <w:t>ипальных услуг и их работников".</w:t>
      </w:r>
    </w:p>
    <w:p w:rsidR="00D202F4" w:rsidRDefault="00D202F4" w:rsidP="00D319C2">
      <w:pPr>
        <w:pStyle w:val="ConsPlusNormal"/>
        <w:jc w:val="center"/>
        <w:rPr>
          <w:rFonts w:ascii="Times New Roman" w:hAnsi="Times New Roman" w:cs="Times New Roman"/>
          <w:sz w:val="26"/>
          <w:szCs w:val="26"/>
        </w:rPr>
      </w:pPr>
    </w:p>
    <w:p w:rsidR="00D319C2" w:rsidRPr="00935E18" w:rsidRDefault="00150D00" w:rsidP="00D319C2">
      <w:pPr>
        <w:pStyle w:val="ConsPlusNormal"/>
        <w:jc w:val="center"/>
        <w:rPr>
          <w:rFonts w:ascii="Times New Roman" w:hAnsi="Times New Roman" w:cs="Times New Roman"/>
          <w:sz w:val="26"/>
          <w:szCs w:val="26"/>
        </w:rPr>
      </w:pPr>
      <w:r>
        <w:rPr>
          <w:rFonts w:ascii="Times New Roman" w:hAnsi="Times New Roman" w:cs="Times New Roman"/>
          <w:sz w:val="26"/>
          <w:szCs w:val="26"/>
        </w:rPr>
        <w:t>_____________</w:t>
      </w:r>
    </w:p>
    <w:p w:rsidR="00D202F4" w:rsidRPr="00435B2D" w:rsidRDefault="00D202F4">
      <w:pPr>
        <w:pStyle w:val="ConsPlusNormal"/>
        <w:jc w:val="both"/>
        <w:rPr>
          <w:rFonts w:ascii="Times New Roman" w:hAnsi="Times New Roman" w:cs="Times New Roman"/>
          <w:sz w:val="24"/>
          <w:szCs w:val="24"/>
        </w:rPr>
      </w:pPr>
    </w:p>
    <w:p w:rsidR="00D202F4" w:rsidRPr="00435B2D" w:rsidRDefault="00D202F4">
      <w:pPr>
        <w:pStyle w:val="ConsPlusNormal"/>
        <w:jc w:val="both"/>
        <w:rPr>
          <w:rFonts w:ascii="Times New Roman" w:hAnsi="Times New Roman" w:cs="Times New Roman"/>
          <w:sz w:val="24"/>
          <w:szCs w:val="24"/>
        </w:rPr>
      </w:pPr>
    </w:p>
    <w:p w:rsidR="00D202F4" w:rsidRPr="00435B2D" w:rsidRDefault="00D202F4">
      <w:pPr>
        <w:pStyle w:val="ConsPlusNormal"/>
        <w:jc w:val="both"/>
        <w:rPr>
          <w:rFonts w:ascii="Times New Roman" w:hAnsi="Times New Roman" w:cs="Times New Roman"/>
          <w:sz w:val="24"/>
          <w:szCs w:val="24"/>
        </w:rPr>
      </w:pPr>
    </w:p>
    <w:p w:rsidR="00D202F4" w:rsidRPr="00435B2D" w:rsidRDefault="00D202F4">
      <w:pPr>
        <w:pStyle w:val="ConsPlusNormal"/>
        <w:jc w:val="both"/>
        <w:rPr>
          <w:rFonts w:ascii="Times New Roman" w:hAnsi="Times New Roman" w:cs="Times New Roman"/>
          <w:sz w:val="24"/>
          <w:szCs w:val="24"/>
        </w:rPr>
      </w:pPr>
    </w:p>
    <w:p w:rsidR="00935E18" w:rsidRDefault="00935E18">
      <w:pPr>
        <w:pStyle w:val="ConsPlusNormal"/>
        <w:jc w:val="right"/>
        <w:outlineLvl w:val="1"/>
        <w:rPr>
          <w:rFonts w:ascii="Times New Roman" w:hAnsi="Times New Roman" w:cs="Times New Roman"/>
          <w:sz w:val="24"/>
          <w:szCs w:val="24"/>
        </w:rPr>
      </w:pPr>
    </w:p>
    <w:p w:rsidR="00935E18" w:rsidRDefault="00935E18">
      <w:pPr>
        <w:pStyle w:val="ConsPlusNormal"/>
        <w:jc w:val="right"/>
        <w:outlineLvl w:val="1"/>
        <w:rPr>
          <w:rFonts w:ascii="Times New Roman" w:hAnsi="Times New Roman" w:cs="Times New Roman"/>
          <w:sz w:val="24"/>
          <w:szCs w:val="24"/>
        </w:rPr>
      </w:pPr>
    </w:p>
    <w:p w:rsidR="00150D00" w:rsidRPr="00243796" w:rsidRDefault="00150D00" w:rsidP="00150D00">
      <w:pPr>
        <w:pStyle w:val="1"/>
        <w:pageBreakBefore/>
        <w:numPr>
          <w:ilvl w:val="0"/>
          <w:numId w:val="0"/>
        </w:numPr>
        <w:tabs>
          <w:tab w:val="left" w:pos="-4111"/>
        </w:tabs>
        <w:spacing w:before="0" w:after="0"/>
        <w:ind w:right="-6"/>
        <w:jc w:val="both"/>
        <w:rPr>
          <w:b w:val="0"/>
          <w:kern w:val="28"/>
          <w:sz w:val="26"/>
          <w:szCs w:val="26"/>
        </w:rPr>
      </w:pPr>
      <w:r w:rsidRPr="00243796">
        <w:rPr>
          <w:b w:val="0"/>
          <w:kern w:val="28"/>
          <w:sz w:val="26"/>
          <w:szCs w:val="26"/>
        </w:rPr>
        <w:lastRenderedPageBreak/>
        <w:t xml:space="preserve">                                                                 </w:t>
      </w:r>
      <w:r w:rsidR="00D63635">
        <w:rPr>
          <w:b w:val="0"/>
          <w:kern w:val="28"/>
          <w:sz w:val="26"/>
          <w:szCs w:val="26"/>
        </w:rPr>
        <w:t xml:space="preserve">                     </w:t>
      </w:r>
      <w:r w:rsidRPr="00243796">
        <w:rPr>
          <w:b w:val="0"/>
          <w:kern w:val="28"/>
          <w:sz w:val="26"/>
          <w:szCs w:val="26"/>
        </w:rPr>
        <w:t xml:space="preserve">  Приложение № 1 к</w:t>
      </w:r>
    </w:p>
    <w:p w:rsidR="00150D00" w:rsidRPr="00243796" w:rsidRDefault="00150D00" w:rsidP="00150D00">
      <w:pPr>
        <w:rPr>
          <w:rFonts w:ascii="Times New Roman" w:hAnsi="Times New Roman"/>
          <w:sz w:val="26"/>
          <w:szCs w:val="26"/>
        </w:rPr>
      </w:pPr>
      <w:r w:rsidRPr="00243796">
        <w:t xml:space="preserve">                                                                                              </w:t>
      </w:r>
      <w:r w:rsidR="00D63635">
        <w:t xml:space="preserve">                 </w:t>
      </w:r>
      <w:r w:rsidRPr="00243796">
        <w:t xml:space="preserve">   </w:t>
      </w:r>
      <w:r w:rsidRPr="00243796">
        <w:rPr>
          <w:rFonts w:ascii="Times New Roman" w:hAnsi="Times New Roman"/>
          <w:sz w:val="26"/>
          <w:szCs w:val="26"/>
        </w:rPr>
        <w:t>Административному регламенту</w:t>
      </w:r>
    </w:p>
    <w:p w:rsidR="00150D00" w:rsidRPr="00243796" w:rsidRDefault="00150D00" w:rsidP="00150D00">
      <w:pPr>
        <w:widowControl w:val="0"/>
        <w:autoSpaceDE w:val="0"/>
        <w:autoSpaceDN w:val="0"/>
        <w:adjustRightInd w:val="0"/>
        <w:spacing w:after="0" w:line="240" w:lineRule="auto"/>
        <w:jc w:val="center"/>
        <w:rPr>
          <w:rFonts w:ascii="Times New Roman" w:hAnsi="Times New Roman"/>
          <w:b/>
          <w:bCs/>
          <w:sz w:val="28"/>
          <w:szCs w:val="28"/>
        </w:rPr>
      </w:pPr>
      <w:r w:rsidRPr="00243796">
        <w:rPr>
          <w:rFonts w:ascii="Times New Roman" w:hAnsi="Times New Roman"/>
          <w:b/>
          <w:bCs/>
          <w:sz w:val="28"/>
          <w:szCs w:val="28"/>
        </w:rPr>
        <w:t>ЗАЯВЛЕНИЕ</w:t>
      </w:r>
    </w:p>
    <w:p w:rsidR="00150D00" w:rsidRPr="00243796" w:rsidRDefault="00150D00" w:rsidP="00150D00">
      <w:pPr>
        <w:widowControl w:val="0"/>
        <w:autoSpaceDE w:val="0"/>
        <w:autoSpaceDN w:val="0"/>
        <w:adjustRightInd w:val="0"/>
        <w:spacing w:after="0" w:line="240" w:lineRule="auto"/>
        <w:jc w:val="center"/>
        <w:rPr>
          <w:rFonts w:ascii="Times New Roman" w:hAnsi="Times New Roman"/>
          <w:b/>
          <w:bCs/>
          <w:sz w:val="28"/>
          <w:szCs w:val="28"/>
        </w:rPr>
      </w:pPr>
      <w:r w:rsidRPr="00243796">
        <w:rPr>
          <w:rFonts w:ascii="Times New Roman" w:hAnsi="Times New Roman"/>
          <w:b/>
          <w:bCs/>
          <w:sz w:val="28"/>
          <w:szCs w:val="28"/>
        </w:rPr>
        <w:t>О ПРИСВОЕНИИ ОБЪЕКТУ АДРЕСАЦИИ АДРЕСА ИЛИ АННУЛИРОВАНИИ ЕГО АДРЕСА</w:t>
      </w:r>
    </w:p>
    <w:p w:rsidR="00150D00" w:rsidRPr="00243796" w:rsidRDefault="00150D00" w:rsidP="00150D00">
      <w:pPr>
        <w:widowControl w:val="0"/>
        <w:autoSpaceDE w:val="0"/>
        <w:autoSpaceDN w:val="0"/>
        <w:adjustRightInd w:val="0"/>
        <w:spacing w:after="0" w:line="240" w:lineRule="auto"/>
        <w:jc w:val="both"/>
        <w:outlineLvl w:val="0"/>
        <w:rPr>
          <w:rFonts w:ascii="Times New Roman" w:hAnsi="Times New Roman"/>
          <w:sz w:val="26"/>
          <w:szCs w:val="26"/>
        </w:rPr>
      </w:pPr>
    </w:p>
    <w:p w:rsidR="00150D00" w:rsidRPr="00243796" w:rsidRDefault="00150D00" w:rsidP="00150D00">
      <w:pPr>
        <w:widowControl w:val="0"/>
        <w:autoSpaceDE w:val="0"/>
        <w:autoSpaceDN w:val="0"/>
        <w:adjustRightInd w:val="0"/>
        <w:spacing w:after="0" w:line="240" w:lineRule="auto"/>
        <w:ind w:right="1842"/>
        <w:jc w:val="both"/>
        <w:rPr>
          <w:rFonts w:ascii="Times New Roman" w:hAnsi="Times New Roman"/>
          <w:sz w:val="26"/>
          <w:szCs w:val="26"/>
        </w:rPr>
      </w:pPr>
      <w:r>
        <w:rPr>
          <w:noProof/>
          <w:lang w:eastAsia="ru-RU"/>
        </w:rPr>
        <w:drawing>
          <wp:inline distT="0" distB="0" distL="0" distR="0">
            <wp:extent cx="6002020" cy="747331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02020" cy="7473315"/>
                    </a:xfrm>
                    <a:prstGeom prst="rect">
                      <a:avLst/>
                    </a:prstGeom>
                    <a:noFill/>
                    <a:ln>
                      <a:noFill/>
                    </a:ln>
                  </pic:spPr>
                </pic:pic>
              </a:graphicData>
            </a:graphic>
          </wp:inline>
        </w:drawing>
      </w:r>
    </w:p>
    <w:p w:rsidR="00150D00" w:rsidRPr="00243796" w:rsidRDefault="00150D00" w:rsidP="00150D00">
      <w:pPr>
        <w:widowControl w:val="0"/>
        <w:autoSpaceDE w:val="0"/>
        <w:autoSpaceDN w:val="0"/>
        <w:adjustRightInd w:val="0"/>
        <w:spacing w:after="0" w:line="240" w:lineRule="auto"/>
        <w:jc w:val="both"/>
        <w:rPr>
          <w:rFonts w:ascii="Times New Roman" w:hAnsi="Times New Roman"/>
          <w:sz w:val="26"/>
          <w:szCs w:val="26"/>
        </w:rPr>
      </w:pPr>
      <w:r w:rsidRPr="00243796">
        <w:rPr>
          <w:noProof/>
          <w:lang w:eastAsia="ru-RU"/>
        </w:rPr>
        <w:br w:type="page"/>
      </w:r>
      <w:r>
        <w:rPr>
          <w:noProof/>
          <w:lang w:eastAsia="ru-RU"/>
        </w:rPr>
        <w:lastRenderedPageBreak/>
        <w:drawing>
          <wp:inline distT="0" distB="0" distL="0" distR="0">
            <wp:extent cx="6002020" cy="93770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02020" cy="9377045"/>
                    </a:xfrm>
                    <a:prstGeom prst="rect">
                      <a:avLst/>
                    </a:prstGeom>
                    <a:noFill/>
                    <a:ln>
                      <a:noFill/>
                    </a:ln>
                  </pic:spPr>
                </pic:pic>
              </a:graphicData>
            </a:graphic>
          </wp:inline>
        </w:drawing>
      </w:r>
    </w:p>
    <w:p w:rsidR="00150D00" w:rsidRPr="00243796" w:rsidRDefault="00150D00" w:rsidP="00150D00">
      <w:pPr>
        <w:widowControl w:val="0"/>
        <w:autoSpaceDE w:val="0"/>
        <w:autoSpaceDN w:val="0"/>
        <w:adjustRightInd w:val="0"/>
        <w:spacing w:after="0" w:line="240" w:lineRule="auto"/>
        <w:jc w:val="both"/>
        <w:rPr>
          <w:rFonts w:ascii="Times New Roman" w:hAnsi="Times New Roman"/>
          <w:sz w:val="26"/>
          <w:szCs w:val="26"/>
        </w:rPr>
      </w:pPr>
      <w:r>
        <w:rPr>
          <w:noProof/>
          <w:lang w:eastAsia="ru-RU"/>
        </w:rPr>
        <w:lastRenderedPageBreak/>
        <w:drawing>
          <wp:inline distT="0" distB="0" distL="0" distR="0">
            <wp:extent cx="6002020" cy="930211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02020" cy="9302115"/>
                    </a:xfrm>
                    <a:prstGeom prst="rect">
                      <a:avLst/>
                    </a:prstGeom>
                    <a:noFill/>
                    <a:ln>
                      <a:noFill/>
                    </a:ln>
                  </pic:spPr>
                </pic:pic>
              </a:graphicData>
            </a:graphic>
          </wp:inline>
        </w:drawing>
      </w:r>
    </w:p>
    <w:p w:rsidR="00150D00" w:rsidRPr="00243796" w:rsidRDefault="00150D00" w:rsidP="00150D00">
      <w:pPr>
        <w:widowControl w:val="0"/>
        <w:autoSpaceDE w:val="0"/>
        <w:autoSpaceDN w:val="0"/>
        <w:adjustRightInd w:val="0"/>
        <w:spacing w:after="0" w:line="240" w:lineRule="auto"/>
        <w:jc w:val="both"/>
        <w:rPr>
          <w:rFonts w:ascii="Times New Roman" w:hAnsi="Times New Roman"/>
          <w:sz w:val="26"/>
          <w:szCs w:val="26"/>
        </w:rPr>
      </w:pPr>
      <w:r>
        <w:rPr>
          <w:noProof/>
          <w:lang w:eastAsia="ru-RU"/>
        </w:rPr>
        <w:lastRenderedPageBreak/>
        <w:drawing>
          <wp:inline distT="0" distB="0" distL="0" distR="0">
            <wp:extent cx="6002020" cy="9676130"/>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02020" cy="9676130"/>
                    </a:xfrm>
                    <a:prstGeom prst="rect">
                      <a:avLst/>
                    </a:prstGeom>
                    <a:noFill/>
                    <a:ln>
                      <a:noFill/>
                    </a:ln>
                  </pic:spPr>
                </pic:pic>
              </a:graphicData>
            </a:graphic>
          </wp:inline>
        </w:drawing>
      </w:r>
    </w:p>
    <w:p w:rsidR="00150D00" w:rsidRPr="00243796" w:rsidRDefault="00150D00" w:rsidP="00150D00">
      <w:pPr>
        <w:widowControl w:val="0"/>
        <w:autoSpaceDE w:val="0"/>
        <w:autoSpaceDN w:val="0"/>
        <w:adjustRightInd w:val="0"/>
        <w:spacing w:after="0" w:line="240" w:lineRule="auto"/>
        <w:jc w:val="both"/>
        <w:rPr>
          <w:rFonts w:ascii="Times New Roman" w:hAnsi="Times New Roman"/>
          <w:sz w:val="26"/>
          <w:szCs w:val="26"/>
        </w:rPr>
      </w:pPr>
      <w:r>
        <w:rPr>
          <w:noProof/>
          <w:lang w:eastAsia="ru-RU"/>
        </w:rPr>
        <w:lastRenderedPageBreak/>
        <w:drawing>
          <wp:inline distT="0" distB="0" distL="0" distR="0">
            <wp:extent cx="6002020" cy="9601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02020" cy="9601200"/>
                    </a:xfrm>
                    <a:prstGeom prst="rect">
                      <a:avLst/>
                    </a:prstGeom>
                    <a:noFill/>
                    <a:ln>
                      <a:noFill/>
                    </a:ln>
                  </pic:spPr>
                </pic:pic>
              </a:graphicData>
            </a:graphic>
          </wp:inline>
        </w:drawing>
      </w:r>
    </w:p>
    <w:p w:rsidR="00150D00" w:rsidRPr="00243796" w:rsidRDefault="00150D00" w:rsidP="00150D00">
      <w:pPr>
        <w:widowControl w:val="0"/>
        <w:autoSpaceDE w:val="0"/>
        <w:autoSpaceDN w:val="0"/>
        <w:adjustRightInd w:val="0"/>
        <w:spacing w:after="0" w:line="240" w:lineRule="auto"/>
        <w:jc w:val="both"/>
        <w:rPr>
          <w:rFonts w:ascii="Times New Roman" w:hAnsi="Times New Roman"/>
          <w:sz w:val="26"/>
          <w:szCs w:val="26"/>
        </w:rPr>
      </w:pPr>
      <w:bookmarkStart w:id="26" w:name="Par524"/>
      <w:bookmarkEnd w:id="26"/>
      <w:r>
        <w:rPr>
          <w:noProof/>
          <w:lang w:eastAsia="ru-RU"/>
        </w:rPr>
        <w:lastRenderedPageBreak/>
        <w:drawing>
          <wp:inline distT="0" distB="0" distL="0" distR="0">
            <wp:extent cx="6002020" cy="413131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02020" cy="4131310"/>
                    </a:xfrm>
                    <a:prstGeom prst="rect">
                      <a:avLst/>
                    </a:prstGeom>
                    <a:noFill/>
                    <a:ln>
                      <a:noFill/>
                    </a:ln>
                  </pic:spPr>
                </pic:pic>
              </a:graphicData>
            </a:graphic>
          </wp:inline>
        </w:drawing>
      </w:r>
    </w:p>
    <w:p w:rsidR="00150D00" w:rsidRPr="00243796" w:rsidRDefault="00150D00" w:rsidP="00150D00">
      <w:pPr>
        <w:widowControl w:val="0"/>
        <w:autoSpaceDE w:val="0"/>
        <w:autoSpaceDN w:val="0"/>
        <w:adjustRightInd w:val="0"/>
        <w:spacing w:after="0" w:line="240" w:lineRule="auto"/>
        <w:jc w:val="both"/>
        <w:rPr>
          <w:rFonts w:ascii="Times New Roman" w:hAnsi="Times New Roman"/>
          <w:sz w:val="26"/>
          <w:szCs w:val="26"/>
        </w:rPr>
      </w:pPr>
    </w:p>
    <w:p w:rsidR="00150D00" w:rsidRPr="00243796" w:rsidRDefault="00150D00" w:rsidP="00150D00">
      <w:pPr>
        <w:widowControl w:val="0"/>
        <w:autoSpaceDE w:val="0"/>
        <w:autoSpaceDN w:val="0"/>
        <w:adjustRightInd w:val="0"/>
        <w:spacing w:after="0" w:line="240" w:lineRule="auto"/>
        <w:ind w:firstLine="540"/>
        <w:jc w:val="both"/>
        <w:rPr>
          <w:rFonts w:ascii="Times New Roman" w:hAnsi="Times New Roman"/>
          <w:sz w:val="26"/>
          <w:szCs w:val="26"/>
        </w:rPr>
      </w:pPr>
      <w:r w:rsidRPr="00243796">
        <w:rPr>
          <w:rFonts w:ascii="Times New Roman" w:hAnsi="Times New Roman"/>
          <w:sz w:val="26"/>
          <w:szCs w:val="26"/>
        </w:rPr>
        <w:t>&lt;1&gt; Строка дублируется для каждого объединенного земельного участка.</w:t>
      </w:r>
    </w:p>
    <w:p w:rsidR="00150D00" w:rsidRPr="00243796" w:rsidRDefault="00150D00" w:rsidP="00150D00">
      <w:pPr>
        <w:widowControl w:val="0"/>
        <w:autoSpaceDE w:val="0"/>
        <w:autoSpaceDN w:val="0"/>
        <w:adjustRightInd w:val="0"/>
        <w:spacing w:after="0" w:line="240" w:lineRule="auto"/>
        <w:ind w:firstLine="540"/>
        <w:jc w:val="both"/>
        <w:rPr>
          <w:rFonts w:ascii="Times New Roman" w:hAnsi="Times New Roman"/>
          <w:sz w:val="26"/>
          <w:szCs w:val="26"/>
        </w:rPr>
      </w:pPr>
      <w:bookmarkStart w:id="27" w:name="Par525"/>
      <w:bookmarkEnd w:id="27"/>
      <w:r w:rsidRPr="00243796">
        <w:rPr>
          <w:rFonts w:ascii="Times New Roman" w:hAnsi="Times New Roman"/>
          <w:sz w:val="26"/>
          <w:szCs w:val="26"/>
        </w:rPr>
        <w:t>&lt;2&gt; Строка дублируется для каждого перераспределенного земельного участка.</w:t>
      </w:r>
    </w:p>
    <w:p w:rsidR="00150D00" w:rsidRPr="00243796" w:rsidRDefault="00150D00" w:rsidP="00150D00">
      <w:pPr>
        <w:widowControl w:val="0"/>
        <w:autoSpaceDE w:val="0"/>
        <w:autoSpaceDN w:val="0"/>
        <w:adjustRightInd w:val="0"/>
        <w:spacing w:after="0" w:line="240" w:lineRule="auto"/>
        <w:ind w:firstLine="540"/>
        <w:jc w:val="both"/>
        <w:rPr>
          <w:rFonts w:ascii="Times New Roman" w:hAnsi="Times New Roman"/>
          <w:sz w:val="26"/>
          <w:szCs w:val="26"/>
        </w:rPr>
      </w:pPr>
      <w:bookmarkStart w:id="28" w:name="Par526"/>
      <w:bookmarkEnd w:id="28"/>
      <w:r w:rsidRPr="00243796">
        <w:rPr>
          <w:rFonts w:ascii="Times New Roman" w:hAnsi="Times New Roman"/>
          <w:sz w:val="26"/>
          <w:szCs w:val="26"/>
        </w:rPr>
        <w:t>&lt;3&gt; Строка дублируется для каждого разделенного помещения.</w:t>
      </w:r>
    </w:p>
    <w:p w:rsidR="00150D00" w:rsidRPr="00243796" w:rsidRDefault="00150D00" w:rsidP="00150D00">
      <w:pPr>
        <w:widowControl w:val="0"/>
        <w:autoSpaceDE w:val="0"/>
        <w:autoSpaceDN w:val="0"/>
        <w:adjustRightInd w:val="0"/>
        <w:spacing w:after="0" w:line="240" w:lineRule="auto"/>
        <w:ind w:firstLine="540"/>
        <w:jc w:val="both"/>
        <w:rPr>
          <w:rFonts w:ascii="Times New Roman" w:hAnsi="Times New Roman"/>
          <w:sz w:val="26"/>
          <w:szCs w:val="26"/>
        </w:rPr>
      </w:pPr>
      <w:bookmarkStart w:id="29" w:name="Par527"/>
      <w:bookmarkEnd w:id="29"/>
      <w:r w:rsidRPr="00243796">
        <w:rPr>
          <w:rFonts w:ascii="Times New Roman" w:hAnsi="Times New Roman"/>
          <w:sz w:val="26"/>
          <w:szCs w:val="26"/>
        </w:rPr>
        <w:t>&lt;4&gt; Строка дублируется для каждого объединенного помещения.</w:t>
      </w:r>
    </w:p>
    <w:p w:rsidR="00150D00" w:rsidRPr="00243796" w:rsidRDefault="00150D00" w:rsidP="00150D00">
      <w:pPr>
        <w:widowControl w:val="0"/>
        <w:autoSpaceDE w:val="0"/>
        <w:autoSpaceDN w:val="0"/>
        <w:adjustRightInd w:val="0"/>
        <w:spacing w:after="0" w:line="240" w:lineRule="auto"/>
        <w:ind w:firstLine="540"/>
        <w:jc w:val="both"/>
        <w:rPr>
          <w:rFonts w:ascii="Times New Roman" w:hAnsi="Times New Roman"/>
          <w:sz w:val="26"/>
          <w:szCs w:val="26"/>
        </w:rPr>
      </w:pPr>
    </w:p>
    <w:p w:rsidR="00150D00" w:rsidRPr="00243796" w:rsidRDefault="00150D00" w:rsidP="00150D00">
      <w:pPr>
        <w:ind w:left="-567"/>
        <w:jc w:val="center"/>
        <w:rPr>
          <w:rFonts w:ascii="Times New Roman" w:hAnsi="Times New Roman"/>
          <w:b/>
        </w:rPr>
      </w:pPr>
    </w:p>
    <w:p w:rsidR="00150D00" w:rsidRPr="00243796" w:rsidRDefault="00150D00" w:rsidP="00150D00">
      <w:pPr>
        <w:autoSpaceDE w:val="0"/>
        <w:autoSpaceDN w:val="0"/>
        <w:adjustRightInd w:val="0"/>
        <w:spacing w:after="0" w:line="240" w:lineRule="auto"/>
        <w:ind w:left="4536"/>
        <w:rPr>
          <w:rFonts w:ascii="Times New Roman" w:hAnsi="Times New Roman"/>
          <w:sz w:val="26"/>
          <w:szCs w:val="26"/>
        </w:rPr>
      </w:pPr>
      <w:r w:rsidRPr="00243796">
        <w:rPr>
          <w:rFonts w:cs="Courier New"/>
          <w:b/>
          <w:kern w:val="28"/>
          <w:lang w:eastAsia="ru-RU"/>
        </w:rPr>
        <w:br/>
      </w: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2616200</wp:posOffset>
                </wp:positionH>
                <wp:positionV relativeFrom="paragraph">
                  <wp:posOffset>-426085</wp:posOffset>
                </wp:positionV>
                <wp:extent cx="861060" cy="287020"/>
                <wp:effectExtent l="0" t="0" r="15240" b="1778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1060" cy="287020"/>
                        </a:xfrm>
                        <a:prstGeom prst="rect">
                          <a:avLst/>
                        </a:prstGeom>
                        <a:solidFill>
                          <a:srgbClr val="FFFFFF"/>
                        </a:solidFill>
                        <a:ln w="9525">
                          <a:solidFill>
                            <a:srgbClr val="FFFFFF"/>
                          </a:solidFill>
                          <a:miter lim="800000"/>
                          <a:headEnd/>
                          <a:tailEnd/>
                        </a:ln>
                      </wps:spPr>
                      <wps:txbx>
                        <w:txbxContent>
                          <w:p w:rsidR="00150D00" w:rsidRPr="00A025E2" w:rsidRDefault="00150D00" w:rsidP="00150D00">
                            <w:pPr>
                              <w:jc w:val="cente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26" style="position:absolute;left:0;text-align:left;margin-left:206pt;margin-top:-33.55pt;width:67.8pt;height:2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" strokecolor="white">
                <v:textbox>
                  <w:txbxContent>
                    <w:p w:rsidR="00150D00" w:rsidRPr="00A025E2" w:rsidRDefault="00150D00" w:rsidP="00150D00">
                      <w:pPr>
                        <w:jc w:val="center"/>
                        <w:rPr>
                          <w:rFonts w:ascii="Times New Roman" w:hAnsi="Times New Roman"/>
                          <w:sz w:val="24"/>
                          <w:szCs w:val="24"/>
                        </w:rPr>
                      </w:pPr>
                    </w:p>
                  </w:txbxContent>
                </v:textbox>
              </v:rect>
            </w:pict>
          </mc:Fallback>
        </mc:AlternateContent>
      </w:r>
    </w:p>
    <w:p w:rsidR="00150D00" w:rsidRPr="00243796" w:rsidRDefault="00150D00" w:rsidP="00150D00">
      <w:pPr>
        <w:rPr>
          <w:rFonts w:ascii="Times New Roman" w:hAnsi="Times New Roman"/>
          <w:sz w:val="26"/>
          <w:szCs w:val="26"/>
        </w:rPr>
      </w:pPr>
    </w:p>
    <w:p w:rsidR="00150D00" w:rsidRPr="00243796" w:rsidRDefault="00150D00" w:rsidP="00150D00">
      <w:pPr>
        <w:rPr>
          <w:rFonts w:ascii="Times New Roman" w:hAnsi="Times New Roman"/>
          <w:sz w:val="26"/>
          <w:szCs w:val="26"/>
        </w:rPr>
      </w:pPr>
    </w:p>
    <w:p w:rsidR="00150D00" w:rsidRPr="00243796" w:rsidRDefault="00150D00" w:rsidP="00150D00">
      <w:pPr>
        <w:rPr>
          <w:rFonts w:ascii="Times New Roman" w:hAnsi="Times New Roman"/>
          <w:sz w:val="26"/>
          <w:szCs w:val="26"/>
        </w:rPr>
      </w:pPr>
    </w:p>
    <w:p w:rsidR="00150D00" w:rsidRPr="00243796" w:rsidRDefault="00150D00" w:rsidP="00150D00">
      <w:pPr>
        <w:rPr>
          <w:rFonts w:ascii="Times New Roman" w:hAnsi="Times New Roman"/>
          <w:sz w:val="26"/>
          <w:szCs w:val="26"/>
        </w:rPr>
      </w:pPr>
    </w:p>
    <w:p w:rsidR="00150D00" w:rsidRPr="00243796" w:rsidRDefault="00150D00" w:rsidP="00150D00">
      <w:pPr>
        <w:rPr>
          <w:rFonts w:ascii="Times New Roman" w:hAnsi="Times New Roman"/>
          <w:sz w:val="26"/>
          <w:szCs w:val="26"/>
        </w:rPr>
      </w:pPr>
    </w:p>
    <w:p w:rsidR="00150D00" w:rsidRPr="00243796" w:rsidRDefault="00150D00" w:rsidP="00150D00">
      <w:pPr>
        <w:rPr>
          <w:rFonts w:ascii="Times New Roman" w:hAnsi="Times New Roman"/>
          <w:sz w:val="26"/>
          <w:szCs w:val="26"/>
        </w:rPr>
      </w:pPr>
    </w:p>
    <w:p w:rsidR="00150D00" w:rsidRPr="00243796" w:rsidRDefault="00150D00" w:rsidP="00150D00">
      <w:pPr>
        <w:rPr>
          <w:rFonts w:ascii="Times New Roman" w:hAnsi="Times New Roman"/>
          <w:sz w:val="26"/>
          <w:szCs w:val="26"/>
        </w:rPr>
      </w:pPr>
    </w:p>
    <w:p w:rsidR="00150D00" w:rsidRPr="00243796" w:rsidRDefault="00150D00" w:rsidP="00150D00">
      <w:pPr>
        <w:rPr>
          <w:rFonts w:ascii="Times New Roman" w:hAnsi="Times New Roman"/>
          <w:sz w:val="26"/>
          <w:szCs w:val="26"/>
        </w:rPr>
      </w:pPr>
    </w:p>
    <w:p w:rsidR="00150D00" w:rsidRPr="00243796" w:rsidRDefault="00150D00" w:rsidP="00150D00">
      <w:pPr>
        <w:rPr>
          <w:ins w:id="30" w:author="Пользователь" w:date="2018-10-24T16:39:00Z"/>
          <w:rFonts w:ascii="Times New Roman" w:hAnsi="Times New Roman"/>
          <w:sz w:val="26"/>
          <w:szCs w:val="26"/>
        </w:rPr>
      </w:pPr>
    </w:p>
    <w:p w:rsidR="00150D00" w:rsidRPr="00243796" w:rsidRDefault="00150D00" w:rsidP="00150D00">
      <w:pPr>
        <w:rPr>
          <w:rFonts w:ascii="Times New Roman" w:hAnsi="Times New Roman"/>
          <w:sz w:val="26"/>
          <w:szCs w:val="26"/>
        </w:rPr>
      </w:pPr>
    </w:p>
    <w:sectPr w:rsidR="00150D00" w:rsidRPr="00243796" w:rsidSect="009373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7D165B"/>
    <w:multiLevelType w:val="multilevel"/>
    <w:tmpl w:val="2AE60480"/>
    <w:lvl w:ilvl="0">
      <w:start w:val="1"/>
      <w:numFmt w:val="decimal"/>
      <w:pStyle w:val="1"/>
      <w:lvlText w:val="%1"/>
      <w:lvlJc w:val="left"/>
      <w:pPr>
        <w:tabs>
          <w:tab w:val="num" w:pos="1072"/>
        </w:tabs>
        <w:ind w:firstLine="709"/>
      </w:pPr>
      <w:rPr>
        <w:rFonts w:cs="Times New Roman" w:hint="default"/>
      </w:rPr>
    </w:lvl>
    <w:lvl w:ilvl="1">
      <w:start w:val="7"/>
      <w:numFmt w:val="decimal"/>
      <w:lvlRestart w:val="0"/>
      <w:pStyle w:val="2"/>
      <w:lvlText w:val="%1.%2"/>
      <w:lvlJc w:val="left"/>
      <w:pPr>
        <w:tabs>
          <w:tab w:val="num" w:pos="1429"/>
        </w:tabs>
        <w:ind w:firstLine="709"/>
      </w:pPr>
      <w:rPr>
        <w:rFonts w:cs="Times New Roman" w:hint="default"/>
      </w:rPr>
    </w:lvl>
    <w:lvl w:ilvl="2">
      <w:start w:val="1"/>
      <w:numFmt w:val="decimal"/>
      <w:lvlRestart w:val="0"/>
      <w:pStyle w:val="3"/>
      <w:lvlText w:val="%1.%2.%3"/>
      <w:lvlJc w:val="left"/>
      <w:pPr>
        <w:tabs>
          <w:tab w:val="num" w:pos="1840"/>
        </w:tabs>
        <w:ind w:left="411" w:firstLine="709"/>
      </w:pPr>
      <w:rPr>
        <w:rFonts w:cs="Times New Roman" w:hint="default"/>
      </w:rPr>
    </w:lvl>
    <w:lvl w:ilvl="3">
      <w:start w:val="1"/>
      <w:numFmt w:val="decimal"/>
      <w:pStyle w:val="4"/>
      <w:lvlText w:val="%1.%2.%3.%4"/>
      <w:lvlJc w:val="left"/>
      <w:pPr>
        <w:tabs>
          <w:tab w:val="num" w:pos="1588"/>
        </w:tabs>
        <w:ind w:firstLine="709"/>
      </w:pPr>
      <w:rPr>
        <w:rFonts w:cs="Times New Roman" w:hint="default"/>
      </w:rPr>
    </w:lvl>
    <w:lvl w:ilvl="4">
      <w:start w:val="1"/>
      <w:numFmt w:val="decimal"/>
      <w:lvlText w:val="%1.%2.%3.%4.%5"/>
      <w:lvlJc w:val="left"/>
      <w:pPr>
        <w:tabs>
          <w:tab w:val="num" w:pos="1276"/>
        </w:tabs>
        <w:ind w:left="1276" w:hanging="1276"/>
      </w:pPr>
      <w:rPr>
        <w:rFonts w:cs="Times New Roman" w:hint="default"/>
      </w:rPr>
    </w:lvl>
    <w:lvl w:ilvl="5">
      <w:start w:val="1"/>
      <w:numFmt w:val="decimal"/>
      <w:pStyle w:val="6"/>
      <w:lvlText w:val="%1.%2.%3.%4.%5.%6"/>
      <w:lvlJc w:val="left"/>
      <w:pPr>
        <w:tabs>
          <w:tab w:val="num" w:pos="1800"/>
        </w:tabs>
        <w:ind w:left="1418" w:hanging="1418"/>
      </w:pPr>
      <w:rPr>
        <w:rFonts w:cs="Times New Roman" w:hint="default"/>
      </w:rPr>
    </w:lvl>
    <w:lvl w:ilvl="6">
      <w:start w:val="1"/>
      <w:numFmt w:val="decimal"/>
      <w:pStyle w:val="7"/>
      <w:lvlText w:val="%1.%2.%3.%4.%5.%6.%7"/>
      <w:lvlJc w:val="left"/>
      <w:pPr>
        <w:tabs>
          <w:tab w:val="num" w:pos="1800"/>
        </w:tabs>
        <w:ind w:left="1559" w:hanging="1559"/>
      </w:pPr>
      <w:rPr>
        <w:rFonts w:cs="Times New Roman" w:hint="default"/>
      </w:rPr>
    </w:lvl>
    <w:lvl w:ilvl="7">
      <w:start w:val="1"/>
      <w:numFmt w:val="decimal"/>
      <w:pStyle w:val="8"/>
      <w:lvlText w:val="%1.%2.%3.%4.%5.%6.%7.%8"/>
      <w:lvlJc w:val="left"/>
      <w:pPr>
        <w:tabs>
          <w:tab w:val="num" w:pos="2160"/>
        </w:tabs>
        <w:ind w:left="1701" w:hanging="1701"/>
      </w:pPr>
      <w:rPr>
        <w:rFonts w:cs="Times New Roman" w:hint="default"/>
      </w:rPr>
    </w:lvl>
    <w:lvl w:ilvl="8">
      <w:start w:val="1"/>
      <w:numFmt w:val="decimal"/>
      <w:pStyle w:val="9"/>
      <w:lvlText w:val="%1.%2.%3.%4.%5.%6.%7.%8.%9"/>
      <w:lvlJc w:val="left"/>
      <w:pPr>
        <w:tabs>
          <w:tab w:val="num" w:pos="2520"/>
        </w:tabs>
        <w:ind w:left="1843" w:hanging="1843"/>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2F4"/>
    <w:rsid w:val="00036586"/>
    <w:rsid w:val="000618B6"/>
    <w:rsid w:val="0007121B"/>
    <w:rsid w:val="00097E89"/>
    <w:rsid w:val="001443E0"/>
    <w:rsid w:val="00150D00"/>
    <w:rsid w:val="002C42AF"/>
    <w:rsid w:val="00435B2D"/>
    <w:rsid w:val="00516255"/>
    <w:rsid w:val="005F43A7"/>
    <w:rsid w:val="006B4E35"/>
    <w:rsid w:val="0075209F"/>
    <w:rsid w:val="008D67B6"/>
    <w:rsid w:val="00913FDF"/>
    <w:rsid w:val="00935E18"/>
    <w:rsid w:val="00937304"/>
    <w:rsid w:val="00A1131D"/>
    <w:rsid w:val="00A24094"/>
    <w:rsid w:val="00A319B1"/>
    <w:rsid w:val="00C767B5"/>
    <w:rsid w:val="00D202F4"/>
    <w:rsid w:val="00D319C2"/>
    <w:rsid w:val="00D63635"/>
    <w:rsid w:val="00D752E2"/>
    <w:rsid w:val="00D87E9C"/>
    <w:rsid w:val="00DA3A1A"/>
    <w:rsid w:val="00DF723D"/>
    <w:rsid w:val="00E74AAA"/>
    <w:rsid w:val="00E84635"/>
    <w:rsid w:val="00EB5291"/>
    <w:rsid w:val="00F17C0F"/>
    <w:rsid w:val="00F717DC"/>
    <w:rsid w:val="00F947F8"/>
    <w:rsid w:val="00F97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C7D99"/>
  <w15:chartTrackingRefBased/>
  <w15:docId w15:val="{1F4B1EB1-8DDA-45FA-9C07-CA748474A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7B6"/>
    <w:pPr>
      <w:spacing w:after="200" w:line="276" w:lineRule="auto"/>
    </w:pPr>
    <w:rPr>
      <w:rFonts w:ascii="Calibri" w:eastAsia="Calibri" w:hAnsi="Calibri" w:cs="Times New Roman"/>
    </w:rPr>
  </w:style>
  <w:style w:type="paragraph" w:styleId="1">
    <w:name w:val="heading 1"/>
    <w:basedOn w:val="a"/>
    <w:next w:val="a"/>
    <w:link w:val="10"/>
    <w:uiPriority w:val="99"/>
    <w:qFormat/>
    <w:rsid w:val="00A24094"/>
    <w:pPr>
      <w:keepNext/>
      <w:numPr>
        <w:numId w:val="1"/>
      </w:numPr>
      <w:spacing w:before="180" w:after="180" w:line="240" w:lineRule="auto"/>
      <w:outlineLvl w:val="0"/>
    </w:pPr>
    <w:rPr>
      <w:rFonts w:ascii="Times New Roman" w:eastAsia="Times New Roman" w:hAnsi="Times New Roman"/>
      <w:b/>
      <w:bCs/>
      <w:kern w:val="32"/>
      <w:sz w:val="24"/>
      <w:szCs w:val="24"/>
    </w:rPr>
  </w:style>
  <w:style w:type="paragraph" w:styleId="2">
    <w:name w:val="heading 2"/>
    <w:basedOn w:val="a"/>
    <w:next w:val="a"/>
    <w:link w:val="20"/>
    <w:uiPriority w:val="99"/>
    <w:qFormat/>
    <w:rsid w:val="00A24094"/>
    <w:pPr>
      <w:keepNext/>
      <w:numPr>
        <w:ilvl w:val="1"/>
        <w:numId w:val="1"/>
      </w:numPr>
      <w:spacing w:before="120" w:after="120" w:line="240" w:lineRule="auto"/>
      <w:jc w:val="both"/>
      <w:outlineLvl w:val="1"/>
    </w:pPr>
    <w:rPr>
      <w:rFonts w:ascii="Times New Roman" w:eastAsia="Times New Roman" w:hAnsi="Times New Roman"/>
      <w:sz w:val="24"/>
      <w:szCs w:val="24"/>
    </w:rPr>
  </w:style>
  <w:style w:type="paragraph" w:styleId="3">
    <w:name w:val="heading 3"/>
    <w:basedOn w:val="a"/>
    <w:next w:val="a"/>
    <w:link w:val="30"/>
    <w:uiPriority w:val="99"/>
    <w:qFormat/>
    <w:rsid w:val="00A24094"/>
    <w:pPr>
      <w:keepNext/>
      <w:numPr>
        <w:ilvl w:val="2"/>
        <w:numId w:val="1"/>
      </w:numPr>
      <w:spacing w:before="60" w:after="60" w:line="240" w:lineRule="auto"/>
      <w:jc w:val="both"/>
      <w:outlineLvl w:val="2"/>
    </w:pPr>
    <w:rPr>
      <w:rFonts w:ascii="Times New Roman" w:eastAsia="Times New Roman" w:hAnsi="Times New Roman"/>
      <w:sz w:val="24"/>
      <w:szCs w:val="24"/>
    </w:rPr>
  </w:style>
  <w:style w:type="paragraph" w:styleId="4">
    <w:name w:val="heading 4"/>
    <w:basedOn w:val="a"/>
    <w:next w:val="a"/>
    <w:link w:val="40"/>
    <w:uiPriority w:val="99"/>
    <w:qFormat/>
    <w:rsid w:val="00A24094"/>
    <w:pPr>
      <w:keepNext/>
      <w:numPr>
        <w:ilvl w:val="3"/>
        <w:numId w:val="1"/>
      </w:numPr>
      <w:spacing w:after="60" w:line="240" w:lineRule="auto"/>
      <w:jc w:val="both"/>
      <w:outlineLvl w:val="3"/>
    </w:pPr>
    <w:rPr>
      <w:rFonts w:ascii="Times New Roman" w:eastAsia="Times New Roman" w:hAnsi="Times New Roman"/>
      <w:b/>
      <w:bCs/>
      <w:sz w:val="24"/>
      <w:szCs w:val="24"/>
    </w:rPr>
  </w:style>
  <w:style w:type="paragraph" w:styleId="6">
    <w:name w:val="heading 6"/>
    <w:basedOn w:val="a"/>
    <w:next w:val="a"/>
    <w:link w:val="60"/>
    <w:uiPriority w:val="99"/>
    <w:qFormat/>
    <w:rsid w:val="00A24094"/>
    <w:pPr>
      <w:numPr>
        <w:ilvl w:val="5"/>
        <w:numId w:val="1"/>
      </w:numPr>
      <w:spacing w:before="240" w:after="60" w:line="240" w:lineRule="auto"/>
      <w:jc w:val="both"/>
      <w:outlineLvl w:val="5"/>
    </w:pPr>
    <w:rPr>
      <w:rFonts w:eastAsia="Times New Roman" w:cs="Calibri"/>
      <w:b/>
      <w:bCs/>
    </w:rPr>
  </w:style>
  <w:style w:type="paragraph" w:styleId="7">
    <w:name w:val="heading 7"/>
    <w:basedOn w:val="a"/>
    <w:next w:val="a"/>
    <w:link w:val="70"/>
    <w:uiPriority w:val="99"/>
    <w:qFormat/>
    <w:rsid w:val="00A24094"/>
    <w:pPr>
      <w:numPr>
        <w:ilvl w:val="6"/>
        <w:numId w:val="1"/>
      </w:numPr>
      <w:spacing w:before="240" w:after="60" w:line="240" w:lineRule="auto"/>
      <w:jc w:val="both"/>
      <w:outlineLvl w:val="6"/>
    </w:pPr>
    <w:rPr>
      <w:rFonts w:eastAsia="Times New Roman" w:cs="Calibri"/>
      <w:sz w:val="24"/>
      <w:szCs w:val="24"/>
    </w:rPr>
  </w:style>
  <w:style w:type="paragraph" w:styleId="8">
    <w:name w:val="heading 8"/>
    <w:basedOn w:val="a"/>
    <w:next w:val="a"/>
    <w:link w:val="80"/>
    <w:uiPriority w:val="99"/>
    <w:qFormat/>
    <w:rsid w:val="00A24094"/>
    <w:pPr>
      <w:numPr>
        <w:ilvl w:val="7"/>
        <w:numId w:val="1"/>
      </w:numPr>
      <w:spacing w:before="240" w:after="60" w:line="240" w:lineRule="auto"/>
      <w:jc w:val="both"/>
      <w:outlineLvl w:val="7"/>
    </w:pPr>
    <w:rPr>
      <w:rFonts w:eastAsia="Times New Roman" w:cs="Calibri"/>
      <w:i/>
      <w:iCs/>
      <w:sz w:val="24"/>
      <w:szCs w:val="24"/>
    </w:rPr>
  </w:style>
  <w:style w:type="paragraph" w:styleId="9">
    <w:name w:val="heading 9"/>
    <w:basedOn w:val="a"/>
    <w:next w:val="a"/>
    <w:link w:val="90"/>
    <w:uiPriority w:val="99"/>
    <w:qFormat/>
    <w:rsid w:val="00A24094"/>
    <w:pPr>
      <w:numPr>
        <w:ilvl w:val="8"/>
        <w:numId w:val="1"/>
      </w:numPr>
      <w:spacing w:before="240" w:after="60" w:line="240" w:lineRule="auto"/>
      <w:jc w:val="both"/>
      <w:outlineLvl w:val="8"/>
    </w:pPr>
    <w:rPr>
      <w:rFonts w:ascii="Cambria" w:eastAsia="Times New Roman"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02F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202F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202F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202F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202F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202F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202F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202F4"/>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Iioaioo">
    <w:name w:val="Ii oaio?o"/>
    <w:basedOn w:val="a"/>
    <w:uiPriority w:val="99"/>
    <w:rsid w:val="008D67B6"/>
    <w:pPr>
      <w:keepNext/>
      <w:keepLines/>
      <w:spacing w:before="240" w:after="240" w:line="240" w:lineRule="auto"/>
      <w:jc w:val="center"/>
    </w:pPr>
    <w:rPr>
      <w:rFonts w:ascii="Times New Roman" w:hAnsi="Times New Roman"/>
      <w:b/>
      <w:bCs/>
      <w:sz w:val="28"/>
      <w:szCs w:val="28"/>
      <w:lang w:eastAsia="ru-RU"/>
    </w:rPr>
  </w:style>
  <w:style w:type="character" w:customStyle="1" w:styleId="10">
    <w:name w:val="Заголовок 1 Знак"/>
    <w:basedOn w:val="a0"/>
    <w:link w:val="1"/>
    <w:uiPriority w:val="99"/>
    <w:rsid w:val="00A24094"/>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9"/>
    <w:rsid w:val="00A24094"/>
    <w:rPr>
      <w:rFonts w:ascii="Times New Roman" w:eastAsia="Times New Roman" w:hAnsi="Times New Roman" w:cs="Times New Roman"/>
      <w:sz w:val="24"/>
      <w:szCs w:val="24"/>
    </w:rPr>
  </w:style>
  <w:style w:type="character" w:customStyle="1" w:styleId="30">
    <w:name w:val="Заголовок 3 Знак"/>
    <w:basedOn w:val="a0"/>
    <w:link w:val="3"/>
    <w:uiPriority w:val="99"/>
    <w:rsid w:val="00A24094"/>
    <w:rPr>
      <w:rFonts w:ascii="Times New Roman" w:eastAsia="Times New Roman" w:hAnsi="Times New Roman" w:cs="Times New Roman"/>
      <w:sz w:val="24"/>
      <w:szCs w:val="24"/>
    </w:rPr>
  </w:style>
  <w:style w:type="character" w:customStyle="1" w:styleId="40">
    <w:name w:val="Заголовок 4 Знак"/>
    <w:basedOn w:val="a0"/>
    <w:link w:val="4"/>
    <w:uiPriority w:val="99"/>
    <w:rsid w:val="00A24094"/>
    <w:rPr>
      <w:rFonts w:ascii="Times New Roman" w:eastAsia="Times New Roman" w:hAnsi="Times New Roman" w:cs="Times New Roman"/>
      <w:b/>
      <w:bCs/>
      <w:sz w:val="24"/>
      <w:szCs w:val="24"/>
    </w:rPr>
  </w:style>
  <w:style w:type="character" w:customStyle="1" w:styleId="60">
    <w:name w:val="Заголовок 6 Знак"/>
    <w:basedOn w:val="a0"/>
    <w:link w:val="6"/>
    <w:uiPriority w:val="99"/>
    <w:rsid w:val="00A24094"/>
    <w:rPr>
      <w:rFonts w:ascii="Calibri" w:eastAsia="Times New Roman" w:hAnsi="Calibri" w:cs="Calibri"/>
      <w:b/>
      <w:bCs/>
    </w:rPr>
  </w:style>
  <w:style w:type="character" w:customStyle="1" w:styleId="70">
    <w:name w:val="Заголовок 7 Знак"/>
    <w:basedOn w:val="a0"/>
    <w:link w:val="7"/>
    <w:uiPriority w:val="99"/>
    <w:rsid w:val="00A24094"/>
    <w:rPr>
      <w:rFonts w:ascii="Calibri" w:eastAsia="Times New Roman" w:hAnsi="Calibri" w:cs="Calibri"/>
      <w:sz w:val="24"/>
      <w:szCs w:val="24"/>
    </w:rPr>
  </w:style>
  <w:style w:type="character" w:customStyle="1" w:styleId="80">
    <w:name w:val="Заголовок 8 Знак"/>
    <w:basedOn w:val="a0"/>
    <w:link w:val="8"/>
    <w:uiPriority w:val="99"/>
    <w:rsid w:val="00A24094"/>
    <w:rPr>
      <w:rFonts w:ascii="Calibri" w:eastAsia="Times New Roman" w:hAnsi="Calibri" w:cs="Calibri"/>
      <w:i/>
      <w:iCs/>
      <w:sz w:val="24"/>
      <w:szCs w:val="24"/>
    </w:rPr>
  </w:style>
  <w:style w:type="character" w:customStyle="1" w:styleId="90">
    <w:name w:val="Заголовок 9 Знак"/>
    <w:basedOn w:val="a0"/>
    <w:link w:val="9"/>
    <w:uiPriority w:val="99"/>
    <w:rsid w:val="00A24094"/>
    <w:rPr>
      <w:rFonts w:ascii="Cambria" w:eastAsia="Times New Roman" w:hAnsi="Cambria" w:cs="Cambria"/>
    </w:rPr>
  </w:style>
  <w:style w:type="character" w:styleId="a3">
    <w:name w:val="Hyperlink"/>
    <w:uiPriority w:val="99"/>
    <w:semiHidden/>
    <w:unhideWhenUsed/>
    <w:rsid w:val="00150D00"/>
    <w:rPr>
      <w:color w:val="0000FF"/>
      <w:u w:val="single"/>
    </w:rPr>
  </w:style>
  <w:style w:type="paragraph" w:styleId="a4">
    <w:name w:val="Balloon Text"/>
    <w:basedOn w:val="a"/>
    <w:link w:val="a5"/>
    <w:uiPriority w:val="99"/>
    <w:semiHidden/>
    <w:unhideWhenUsed/>
    <w:rsid w:val="00F97D4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97D4F"/>
    <w:rPr>
      <w:rFonts w:ascii="Segoe UI" w:eastAsia="Calibri" w:hAnsi="Segoe UI" w:cs="Segoe UI"/>
      <w:sz w:val="18"/>
      <w:szCs w:val="18"/>
    </w:rPr>
  </w:style>
  <w:style w:type="paragraph" w:styleId="a6">
    <w:name w:val="header"/>
    <w:basedOn w:val="a"/>
    <w:link w:val="a7"/>
    <w:uiPriority w:val="99"/>
    <w:rsid w:val="00F17C0F"/>
    <w:pPr>
      <w:tabs>
        <w:tab w:val="center" w:pos="4153"/>
        <w:tab w:val="right" w:pos="8306"/>
      </w:tabs>
      <w:spacing w:after="0" w:line="240" w:lineRule="auto"/>
    </w:pPr>
    <w:rPr>
      <w:rFonts w:ascii="Times New Roman" w:eastAsia="Times New Roman" w:hAnsi="Times New Roman"/>
      <w:sz w:val="28"/>
      <w:szCs w:val="28"/>
      <w:lang w:eastAsia="ru-RU"/>
    </w:rPr>
  </w:style>
  <w:style w:type="character" w:customStyle="1" w:styleId="a7">
    <w:name w:val="Верхний колонтитул Знак"/>
    <w:basedOn w:val="a0"/>
    <w:link w:val="a6"/>
    <w:uiPriority w:val="99"/>
    <w:rsid w:val="00F17C0F"/>
    <w:rPr>
      <w:rFonts w:ascii="Times New Roman" w:eastAsia="Times New Roman" w:hAnsi="Times New Roman" w:cs="Times New Roman"/>
      <w:sz w:val="28"/>
      <w:szCs w:val="28"/>
      <w:lang w:eastAsia="ru-RU"/>
    </w:rPr>
  </w:style>
  <w:style w:type="paragraph" w:customStyle="1" w:styleId="a8">
    <w:name w:val="Визы"/>
    <w:basedOn w:val="a"/>
    <w:uiPriority w:val="99"/>
    <w:rsid w:val="00F17C0F"/>
    <w:pPr>
      <w:suppressAutoHyphens/>
      <w:spacing w:after="0" w:line="240" w:lineRule="auto"/>
      <w:jc w:val="both"/>
    </w:pPr>
    <w:rPr>
      <w:rFonts w:ascii="Times New Roman" w:eastAsia="Times New Roman" w:hAnsi="Times New Roman"/>
      <w:sz w:val="28"/>
      <w:szCs w:val="28"/>
      <w:lang w:eastAsia="ru-RU"/>
    </w:rPr>
  </w:style>
  <w:style w:type="paragraph" w:customStyle="1" w:styleId="a9">
    <w:name w:val="разослать"/>
    <w:basedOn w:val="a"/>
    <w:uiPriority w:val="99"/>
    <w:rsid w:val="00F17C0F"/>
    <w:pPr>
      <w:spacing w:after="160" w:line="240" w:lineRule="auto"/>
      <w:ind w:left="1418" w:hanging="1418"/>
      <w:jc w:val="both"/>
    </w:pPr>
    <w:rPr>
      <w:rFonts w:ascii="Times New Roman" w:eastAsia="Times New Roman" w:hAnsi="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40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C6E38A9C7667FF34E515533CCD9E26905829D5E42E8314564B1683CE3001E982DDC2467DD9F909572278DE226CDE32090Cu6F" TargetMode="External"/><Relationship Id="rId13" Type="http://schemas.openxmlformats.org/officeDocument/2006/relationships/hyperlink" Target="consultantplus://offline/ref=55C6E38A9C7667FF34E50B5E2AA1C22F935376D8E42D8F400A1910D4916007BCC29DC410299AA50F0375228B2A72DA2C08CA52A0CD9102uDF" TargetMode="External"/><Relationship Id="rId18" Type="http://schemas.openxmlformats.org/officeDocument/2006/relationships/hyperlink" Target="consultantplus://offline/ref=55C6E38A9C7667FF34E50B5E2AA1C22F935273DDE62E8F400A1910D4916007BCC29DC4132C9DAC065E2F328F6327D1320ED14CA7D392246F0Fu6F" TargetMode="External"/><Relationship Id="rId26" Type="http://schemas.openxmlformats.org/officeDocument/2006/relationships/hyperlink" Target="consultantplus://offline/ref=55C6E38A9C7667FF34E50B5E2AA1C22F935377D0E02C8F400A1910D4916007BCD09D9C1F2C9BB204523A64DE2607uBF"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55C6E38A9C7667FF34E50B5E2AA1C22F935273DDE62E8F400A1910D4916007BCC29DC4132C9DAC01542F328F6327D1320ED14CA7D392246F0Fu6F" TargetMode="External"/><Relationship Id="rId34" Type="http://schemas.openxmlformats.org/officeDocument/2006/relationships/image" Target="media/image2.emf"/><Relationship Id="rId7" Type="http://schemas.openxmlformats.org/officeDocument/2006/relationships/hyperlink" Target="consultantplus://offline/ref=55C6E38A9C7667FF34E50B5E2AA1C22F935176DDE72E8F400A1910D4916007BCC29DC4132C9DAC0D532F328F6327D1320ED14CA7D392246F0Fu6F" TargetMode="External"/><Relationship Id="rId12" Type="http://schemas.openxmlformats.org/officeDocument/2006/relationships/hyperlink" Target="consultantplus://offline/ref=55C6E38A9C7667FF34E50B5E2AA1C22F935176DDE72E8F400A1910D4916007BCC29DC4132C9DAC05552F328F6327D1320ED14CA7D392246F0Fu6F" TargetMode="External"/><Relationship Id="rId17" Type="http://schemas.openxmlformats.org/officeDocument/2006/relationships/hyperlink" Target="consultantplus://offline/ref=55C6E38A9C7667FF34E50B5E2AA1C22F935176DDE72E8F400A1910D4916007BCC29DC4132C9DAC01512F328F6327D1320ED14CA7D392246F0Fu6F" TargetMode="External"/><Relationship Id="rId25" Type="http://schemas.openxmlformats.org/officeDocument/2006/relationships/hyperlink" Target="consultantplus://offline/ref=55C6E38A9C7667FF34E50B5E2AA1C22F935377D0E02C8F400A1910D4916007BCD09D9C1F2C9BB204523A64DE2607uBF" TargetMode="External"/><Relationship Id="rId33" Type="http://schemas.openxmlformats.org/officeDocument/2006/relationships/image" Target="media/image1.emf"/><Relationship Id="rId38"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consultantplus://offline/ref=55C6E38A9C7667FF34E50B5E2AA1C22F935176DDE72E8F400A1910D4916007BCC29DC4162F96F85513716BDE216CDC3716CD4CA30Cu4F" TargetMode="External"/><Relationship Id="rId20" Type="http://schemas.openxmlformats.org/officeDocument/2006/relationships/hyperlink" Target="consultantplus://offline/ref=55C6E38A9C7667FF34E50B5E2AA1C22F935273DDE62E8F400A1910D4916007BCC29DC4132C9DAC00522F328F6327D1320ED14CA7D392246F0Fu6F" TargetMode="External"/><Relationship Id="rId29" Type="http://schemas.openxmlformats.org/officeDocument/2006/relationships/hyperlink" Target="https://base.garant.ru/12177515/b9c7cbfdab6a21af84c1bed4716cdd79/" TargetMode="External"/><Relationship Id="rId1" Type="http://schemas.openxmlformats.org/officeDocument/2006/relationships/customXml" Target="../customXml/item1.xml"/><Relationship Id="rId6" Type="http://schemas.openxmlformats.org/officeDocument/2006/relationships/hyperlink" Target="consultantplus://offline/ref=55C6E38A9C7667FF34E50B5E2AA1C22F935176DDE72E8F400A1910D4916007BCC29DC4132C9DAD04562F328F6327D1320ED14CA7D392246F0Fu6F" TargetMode="External"/><Relationship Id="rId11" Type="http://schemas.openxmlformats.org/officeDocument/2006/relationships/hyperlink" Target="consultantplus://offline/ref=55C6E38A9C7667FF34E50B5E2AA1C22F935176DDE72E8F400A1910D4916007BCC29DC4132C9DAC05562F328F6327D1320ED14CA7D392246F0Fu6F" TargetMode="External"/><Relationship Id="rId24" Type="http://schemas.openxmlformats.org/officeDocument/2006/relationships/hyperlink" Target="consultantplus://offline/ref=55C6E38A9C7667FF34E50B5E2AA1C22F935273DDE62E8F400A1910D4916007BCC29DC4132C9DAC01562F328F6327D1320ED14CA7D392246F0Fu6F" TargetMode="External"/><Relationship Id="rId32" Type="http://schemas.openxmlformats.org/officeDocument/2006/relationships/hyperlink" Target="consultantplus://offline/ref=55C6E38A9C7667FF34E50B5E2AA1C22F935377DBE42A8F400A1910D4916007BCD09D9C1F2C9BB204523A64DE2607uBF" TargetMode="External"/><Relationship Id="rId37" Type="http://schemas.openxmlformats.org/officeDocument/2006/relationships/image" Target="media/image5.emf"/><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5C6E38A9C7667FF34E50B5E2AA1C22F935376DDE12A8F400A1910D4916007BCC29DC4132C9DA805522F328F6327D1320ED14CA7D392246F0Fu6F" TargetMode="External"/><Relationship Id="rId23" Type="http://schemas.openxmlformats.org/officeDocument/2006/relationships/hyperlink" Target="consultantplus://offline/ref=55C6E38A9C7667FF34E50B5E2AA1C22F935273DDE62E8F400A1910D4916007BCC29DC4132C9DAC005E2F328F6327D1320ED14CA7D392246F0Fu6F" TargetMode="External"/><Relationship Id="rId28" Type="http://schemas.openxmlformats.org/officeDocument/2006/relationships/hyperlink" Target="consultantplus://offline/ref=55C6E38A9C7667FF34E50B5E2AA1C22F935176DDE72E8F400A1910D4916007BCC29DC410259DA750066033D32774C2320DD14EA2CC09u9F" TargetMode="External"/><Relationship Id="rId36" Type="http://schemas.openxmlformats.org/officeDocument/2006/relationships/image" Target="media/image4.emf"/><Relationship Id="rId10" Type="http://schemas.openxmlformats.org/officeDocument/2006/relationships/hyperlink" Target="consultantplus://offline/ref=55C6E38A9C7667FF34E50B5E2AA1C22F935176DDE72E8F400A1910D4916007BCD09D9C1F2C9BB204523A64DE2607uBF" TargetMode="External"/><Relationship Id="rId19" Type="http://schemas.openxmlformats.org/officeDocument/2006/relationships/hyperlink" Target="consultantplus://offline/ref=55C6E38A9C7667FF34E50B5E2AA1C22F935273DDE62E8F400A1910D4916007BCC29DC4132C9DAC00542F328F6327D1320ED14CA7D392246F0Fu6F" TargetMode="External"/><Relationship Id="rId31" Type="http://schemas.openxmlformats.org/officeDocument/2006/relationships/hyperlink" Target="consultantplus://offline/ref=55C6E38A9C7667FF34E50B5E2AA1C22F935176DDE72E8F400A1910D4916007BCD09D9C1F2C9BB204523A64DE2607uBF" TargetMode="External"/><Relationship Id="rId4" Type="http://schemas.openxmlformats.org/officeDocument/2006/relationships/settings" Target="settings.xml"/><Relationship Id="rId9" Type="http://schemas.openxmlformats.org/officeDocument/2006/relationships/hyperlink" Target="consultantplus://offline/ref=55C6E38A9C7667FF34E515533CCD9E26905829D5E42E8314564B1683CE3001E982DDC2467DD9F909572278DE226CDE32090Cu6F" TargetMode="External"/><Relationship Id="rId14" Type="http://schemas.openxmlformats.org/officeDocument/2006/relationships/hyperlink" Target="consultantplus://offline/ref=55C6E38A9C7667FF34E50B5E2AA1C22F935376DDE12A8F400A1910D4916007BCC29DC4132C9DAF0D5E2F328F6327D1320ED14CA7D392246F0Fu6F" TargetMode="External"/><Relationship Id="rId22" Type="http://schemas.openxmlformats.org/officeDocument/2006/relationships/hyperlink" Target="consultantplus://offline/ref=55C6E38A9C7667FF34E50B5E2AA1C22F935273DDE62E8F400A1910D4916007BCC29DC4132C9DAC01522F328F6327D1320ED14CA7D392246F0Fu6F" TargetMode="External"/><Relationship Id="rId27" Type="http://schemas.openxmlformats.org/officeDocument/2006/relationships/hyperlink" Target="consultantplus://offline/ref=55C6E38A9C7667FF34E515533CCD9E26905829D5E42F8D165F451683CE3001E982DDC2466FD9A105572466DD227988634C9A41A2CB8E246BE12E9C3E0Eu4F" TargetMode="External"/><Relationship Id="rId30" Type="http://schemas.openxmlformats.org/officeDocument/2006/relationships/hyperlink" Target="https://base.garant.ru/12177515/7a58987b486424ad79b62aa427dab1df/" TargetMode="External"/><Relationship Id="rId35"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60F7F-D5C3-42F7-816C-64AB2FC07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8451</Words>
  <Characters>48174</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Метелева Ирина Евгеньевна</dc:creator>
  <cp:keywords/>
  <dc:description/>
  <cp:lastModifiedBy>user_sec</cp:lastModifiedBy>
  <cp:revision>14</cp:revision>
  <cp:lastPrinted>2019-07-09T12:21:00Z</cp:lastPrinted>
  <dcterms:created xsi:type="dcterms:W3CDTF">2019-06-25T11:40:00Z</dcterms:created>
  <dcterms:modified xsi:type="dcterms:W3CDTF">2019-07-09T12:22:00Z</dcterms:modified>
</cp:coreProperties>
</file>